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406DD5" w14:textId="77777777" w:rsidR="00BA16BB" w:rsidRPr="006D0812" w:rsidRDefault="0003202D" w:rsidP="00A57352">
      <w:pPr>
        <w:pStyle w:val="Nzev"/>
      </w:pPr>
      <w:r w:rsidRPr="006D0812">
        <w:rPr>
          <w:noProof/>
          <w:lang w:eastAsia="cs-CZ"/>
        </w:rPr>
        <mc:AlternateContent>
          <mc:Choice Requires="wps">
            <w:drawing>
              <wp:anchor distT="0" distB="0" distL="114300" distR="114300" simplePos="0" relativeHeight="251660288" behindDoc="0" locked="0" layoutInCell="1" allowOverlap="1" wp14:anchorId="26C79FF9" wp14:editId="5350CE5A">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DF3991E" w14:textId="77777777" w:rsidR="00107251" w:rsidRPr="00321BCC" w:rsidRDefault="00107251"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shapetype id="_x0000_t202" coordsize="21600,21600" o:spt="202" path="m,l,21600r21600,l21600,xe">
                <v:stroke joinstyle="miter"/>
                <v:path gradientshapeok="t" o:connecttype="rect"/>
              </v:shapetype>
              <v:shape id="Text Box 6" o:spid="_x0000_s1025" type="#_x0000_t202" style="width:271pt;height:19.85pt;margin-top:83.6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61312" filled="f" stroked="f" strokeweight="0.5pt">
                <v:textbox inset="0,0,1.13pt,0">
                  <w:txbxContent>
                    <w:p w:rsidR="00107251" w:rsidRPr="00321BCC" w:rsidP="00321BCC" w14:paraId="2C7FF951" w14:textId="77777777">
                      <w:pPr>
                        <w:pStyle w:val="DocumentSubtitleCzechRadio"/>
                      </w:pPr>
                    </w:p>
                  </w:txbxContent>
                </v:textbox>
              </v:shape>
            </w:pict>
          </mc:Fallback>
        </mc:AlternateContent>
      </w:r>
      <w:r w:rsidRPr="006D0812">
        <w:rPr>
          <w:noProof/>
          <w:lang w:eastAsia="cs-CZ"/>
        </w:rPr>
        <mc:AlternateContent>
          <mc:Choice Requires="wps">
            <w:drawing>
              <wp:anchor distT="0" distB="0" distL="114300" distR="114300" simplePos="0" relativeHeight="251658240" behindDoc="0" locked="0" layoutInCell="1" allowOverlap="1" wp14:anchorId="5E0923B1" wp14:editId="1FAB24B4">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849469" w14:textId="77777777" w:rsidR="00107251" w:rsidRPr="00321BCC" w:rsidRDefault="00107251"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shape id="Text Box 4" o:spid="_x0000_s1026" type="#_x0000_t202" style="width:271pt;height:33.75pt;margin-top:47.0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bottom;z-index:251659264" filled="f" stroked="f" strokeweight="0.5pt">
                <v:textbox inset="0,0,0,0">
                  <w:txbxContent>
                    <w:p w:rsidR="00107251" w:rsidRPr="00321BCC" w:rsidP="00321BCC" w14:paraId="569BDF54" w14:textId="77777777">
                      <w:pPr>
                        <w:pStyle w:val="DocumentTitleCzechRadio"/>
                      </w:pPr>
                    </w:p>
                  </w:txbxContent>
                </v:textbox>
              </v:shape>
            </w:pict>
          </mc:Fallback>
        </mc:AlternateContent>
      </w:r>
      <w:r w:rsidRPr="006D0812">
        <w:rPr>
          <w:noProof/>
          <w:lang w:eastAsia="cs-CZ"/>
        </w:rPr>
        <mc:AlternateContent>
          <mc:Choice Requires="wps">
            <w:drawing>
              <wp:anchor distT="0" distB="0" distL="114300" distR="114300" simplePos="0" relativeHeight="251664384" behindDoc="0" locked="0" layoutInCell="1" allowOverlap="1" wp14:anchorId="03ABDA59" wp14:editId="72E42A59">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9F2649" w14:textId="77777777" w:rsidR="00107251" w:rsidRPr="00321BCC" w:rsidRDefault="00107251"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shape id="_x0000_s1027" type="#_x0000_t202" style="width:271pt;height:19.85pt;margin-top:83.6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65408" filled="f" stroked="f" strokeweight="0.5pt">
                <v:textbox inset="0,0,1.13pt,0">
                  <w:txbxContent>
                    <w:p w:rsidR="00107251" w:rsidRPr="00321BCC" w:rsidP="00BA16BB" w14:paraId="30C9270A" w14:textId="77777777">
                      <w:pPr>
                        <w:pStyle w:val="DocumentSubtitleCzechRadio"/>
                      </w:pPr>
                    </w:p>
                  </w:txbxContent>
                </v:textbox>
              </v:shape>
            </w:pict>
          </mc:Fallback>
        </mc:AlternateContent>
      </w:r>
      <w:r w:rsidRPr="006D0812">
        <w:rPr>
          <w:noProof/>
          <w:lang w:eastAsia="cs-CZ"/>
        </w:rPr>
        <mc:AlternateContent>
          <mc:Choice Requires="wps">
            <w:drawing>
              <wp:anchor distT="0" distB="0" distL="114300" distR="114300" simplePos="0" relativeHeight="251662336" behindDoc="0" locked="0" layoutInCell="1" allowOverlap="1" wp14:anchorId="36398401" wp14:editId="5789F4F3">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0B5E185" w14:textId="77777777" w:rsidR="00107251" w:rsidRPr="00321BCC" w:rsidRDefault="00107251"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shape id="_x0000_s1028" type="#_x0000_t202" style="width:271pt;height:33.75pt;margin-top:47.0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bottom;z-index:251663360" filled="f" stroked="f" strokeweight="0.5pt">
                <v:textbox inset="0,0,0,0">
                  <w:txbxContent>
                    <w:p w:rsidR="00107251" w:rsidRPr="00321BCC" w:rsidP="00BA16BB" w14:paraId="7820B4D1" w14:textId="77777777">
                      <w:pPr>
                        <w:pStyle w:val="DocumentTitleCzechRadio"/>
                      </w:pPr>
                    </w:p>
                  </w:txbxContent>
                </v:textbox>
              </v:shape>
            </w:pict>
          </mc:Fallback>
        </mc:AlternateContent>
      </w:r>
      <w:r w:rsidR="00182D39" w:rsidRPr="006D0812">
        <w:t>KUPNÍ SMLOUVA</w:t>
      </w:r>
    </w:p>
    <w:p w14:paraId="12C22BB9" w14:textId="77777777" w:rsidR="00D640B8" w:rsidRDefault="0003202D" w:rsidP="00D640B8">
      <w:pPr>
        <w:pStyle w:val="SubjectName-ContractCzechRadio"/>
        <w:jc w:val="center"/>
      </w:pPr>
      <w:r>
        <w:t>č. _CISLO_SMLOUVY_</w:t>
      </w:r>
    </w:p>
    <w:p w14:paraId="3E140A2F" w14:textId="77777777" w:rsidR="00D640B8" w:rsidRDefault="00D640B8" w:rsidP="00BA16BB">
      <w:pPr>
        <w:pStyle w:val="SubjectName-ContractCzechRadio"/>
      </w:pPr>
    </w:p>
    <w:p w14:paraId="21D78CD6" w14:textId="77777777" w:rsidR="00BA16BB" w:rsidRPr="006D0812" w:rsidRDefault="0003202D" w:rsidP="00BA16BB">
      <w:pPr>
        <w:pStyle w:val="SubjectName-ContractCzechRadio"/>
      </w:pPr>
      <w:r w:rsidRPr="006D0812">
        <w:t>Český rozhlas</w:t>
      </w:r>
    </w:p>
    <w:p w14:paraId="6542A676" w14:textId="77777777" w:rsidR="00BA16BB" w:rsidRPr="006D0812" w:rsidRDefault="0003202D" w:rsidP="00BA16BB">
      <w:pPr>
        <w:pStyle w:val="SubjectSpecification-ContractCzechRadio"/>
      </w:pPr>
      <w:r w:rsidRPr="006D0812">
        <w:t>zřízený zákonem č. 484/1991 Sb., o Českém rozhlasu</w:t>
      </w:r>
    </w:p>
    <w:p w14:paraId="48F8E9F6" w14:textId="77777777" w:rsidR="00BA16BB" w:rsidRPr="006D0812" w:rsidRDefault="0003202D" w:rsidP="00BA16BB">
      <w:pPr>
        <w:pStyle w:val="SubjectSpecification-ContractCzechRadio"/>
      </w:pPr>
      <w:r w:rsidRPr="006D0812">
        <w:t>nezapisuje se do obchodního rejstříku</w:t>
      </w:r>
    </w:p>
    <w:p w14:paraId="10346E31" w14:textId="77777777" w:rsidR="00BA16BB" w:rsidRPr="006D0812" w:rsidRDefault="0003202D" w:rsidP="00BA16BB">
      <w:pPr>
        <w:pStyle w:val="SubjectSpecification-ContractCzechRadio"/>
      </w:pPr>
      <w:r w:rsidRPr="006D0812">
        <w:t>se sídlem Vinohradská 12, 120 99 Praha 2</w:t>
      </w:r>
    </w:p>
    <w:p w14:paraId="46740FE3" w14:textId="77777777" w:rsidR="00BA16BB" w:rsidRPr="007905AF" w:rsidRDefault="0003202D" w:rsidP="00BA16BB">
      <w:pPr>
        <w:pStyle w:val="SubjectSpecification-ContractCzechRadio"/>
      </w:pPr>
      <w:r w:rsidRPr="007905AF">
        <w:t>zastoupený</w:t>
      </w:r>
      <w:r w:rsidR="00860E1C" w:rsidRPr="00284E9F">
        <w:rPr>
          <w:color w:val="auto"/>
        </w:rPr>
        <w:t xml:space="preserve">: </w:t>
      </w:r>
      <w:commentRangeStart w:id="0"/>
      <w:r w:rsidR="00860E1C" w:rsidRPr="0049214B">
        <w:rPr>
          <w:color w:val="auto"/>
          <w:highlight w:val="yellow"/>
        </w:rPr>
        <w:t>_ZASTUPUJE_</w:t>
      </w:r>
      <w:commentRangeEnd w:id="0"/>
      <w:r w:rsidR="000D7F23">
        <w:rPr>
          <w:rStyle w:val="Odkaznakoment"/>
          <w:color w:val="auto"/>
        </w:rPr>
        <w:commentReference w:id="0"/>
      </w:r>
    </w:p>
    <w:p w14:paraId="6D92593E" w14:textId="77777777" w:rsidR="00BA16BB" w:rsidRPr="007905AF" w:rsidRDefault="0003202D" w:rsidP="00BA16BB">
      <w:pPr>
        <w:pStyle w:val="SubjectSpecification-ContractCzechRadio"/>
      </w:pPr>
      <w:r w:rsidRPr="007905AF">
        <w:t>IČ</w:t>
      </w:r>
      <w:r w:rsidR="00000C29">
        <w:t>O</w:t>
      </w:r>
      <w:r w:rsidRPr="007905AF">
        <w:t xml:space="preserve"> 45245053, DIČ CZ45245053</w:t>
      </w:r>
    </w:p>
    <w:p w14:paraId="2276A14D" w14:textId="77777777" w:rsidR="00BA16BB" w:rsidRPr="007905AF" w:rsidRDefault="0003202D" w:rsidP="00BA16BB">
      <w:pPr>
        <w:pStyle w:val="SubjectSpecification-ContractCzechRadio"/>
      </w:pPr>
      <w:r w:rsidRPr="007905AF">
        <w:t>bankovní spojení: Raiffeisenbank a.s., č</w:t>
      </w:r>
      <w:r w:rsidR="000B2886">
        <w:t>íslo</w:t>
      </w:r>
      <w:r w:rsidR="000B2886" w:rsidRPr="007905AF">
        <w:t xml:space="preserve"> </w:t>
      </w:r>
      <w:r w:rsidRPr="007905AF">
        <w:t>ú</w:t>
      </w:r>
      <w:r w:rsidR="000B2886">
        <w:t>čtu</w:t>
      </w:r>
      <w:r w:rsidR="000B2886" w:rsidRPr="007905AF">
        <w:t xml:space="preserve">: </w:t>
      </w:r>
      <w:r w:rsidRPr="007905AF">
        <w:t>1001040797/5500</w:t>
      </w:r>
    </w:p>
    <w:p w14:paraId="3C16D187" w14:textId="77777777" w:rsidR="007220A3" w:rsidRPr="007905AF" w:rsidRDefault="0003202D" w:rsidP="00BA16BB">
      <w:pPr>
        <w:pStyle w:val="SubjectSpecification-ContractCzechRadio"/>
      </w:pPr>
      <w:r w:rsidRPr="007905AF">
        <w:t xml:space="preserve">zástupce pro věcná jednání </w:t>
      </w:r>
      <w:r w:rsidRPr="007905AF">
        <w:tab/>
      </w:r>
      <w:r w:rsidR="006014BF">
        <w:t>Bc. Marcela Forejtová, vedoucí Oddělení centrálního nákupu</w:t>
      </w:r>
    </w:p>
    <w:p w14:paraId="5270F79E" w14:textId="77777777" w:rsidR="007220A3" w:rsidRPr="007905AF" w:rsidRDefault="0003202D" w:rsidP="00BA16BB">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tel.: +420</w:t>
      </w:r>
      <w:r w:rsidR="006014BF">
        <w:t> </w:t>
      </w:r>
      <w:r w:rsidR="006014BF">
        <w:rPr>
          <w:rFonts w:cs="Arial"/>
          <w:szCs w:val="20"/>
        </w:rPr>
        <w:t>221 553 436</w:t>
      </w:r>
    </w:p>
    <w:p w14:paraId="52D83E7D" w14:textId="77777777" w:rsidR="007220A3" w:rsidRPr="007905AF" w:rsidRDefault="0003202D" w:rsidP="00BA16BB">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006014BF">
        <w:rPr>
          <w:rFonts w:cs="Arial"/>
          <w:szCs w:val="20"/>
        </w:rPr>
        <w:t>marcela.forejtova</w:t>
      </w:r>
      <w:r w:rsidR="006D0812" w:rsidRPr="007905AF">
        <w:rPr>
          <w:rFonts w:cs="Arial"/>
          <w:szCs w:val="20"/>
        </w:rPr>
        <w:t>@</w:t>
      </w:r>
      <w:r w:rsidRPr="007905AF">
        <w:t>rozhlas.cz</w:t>
      </w:r>
    </w:p>
    <w:p w14:paraId="4CE2364C" w14:textId="77777777" w:rsidR="00182D39" w:rsidRPr="007905AF" w:rsidRDefault="0003202D" w:rsidP="00BA16BB">
      <w:pPr>
        <w:pStyle w:val="SubjectSpecification-ContractCzechRadio"/>
      </w:pPr>
      <w:r w:rsidRPr="007905AF">
        <w:t>(dále jen jako „</w:t>
      </w:r>
      <w:r w:rsidRPr="007905AF">
        <w:rPr>
          <w:b/>
        </w:rPr>
        <w:t>kupující</w:t>
      </w:r>
      <w:r w:rsidRPr="007905AF">
        <w:t>“</w:t>
      </w:r>
      <w:r w:rsidR="007905AF">
        <w:t xml:space="preserve"> nebo „</w:t>
      </w:r>
      <w:r w:rsidR="007905AF" w:rsidRPr="007905AF">
        <w:rPr>
          <w:b/>
        </w:rPr>
        <w:t>Český rozhlas</w:t>
      </w:r>
      <w:r w:rsidR="007905AF">
        <w:t>“</w:t>
      </w:r>
      <w:r w:rsidRPr="007905AF">
        <w:t>)</w:t>
      </w:r>
    </w:p>
    <w:p w14:paraId="1D49E93D" w14:textId="77777777" w:rsidR="00182D39" w:rsidRPr="006D0812" w:rsidRDefault="00182D39" w:rsidP="00BA16BB"/>
    <w:p w14:paraId="378584A7" w14:textId="77777777" w:rsidR="00BA16BB" w:rsidRPr="006D0812" w:rsidRDefault="0003202D" w:rsidP="00BA16BB">
      <w:r w:rsidRPr="006D0812">
        <w:t>a</w:t>
      </w:r>
    </w:p>
    <w:p w14:paraId="183EDD0D" w14:textId="77777777" w:rsidR="00BA16BB" w:rsidRPr="006D0812" w:rsidRDefault="00BA16BB" w:rsidP="00BA16BB"/>
    <w:p w14:paraId="3EB30228" w14:textId="77777777" w:rsidR="006D0812" w:rsidRDefault="0003202D" w:rsidP="006D081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5C6706" w:rsidRPr="005C6706">
        <w:rPr>
          <w:rFonts w:cs="Arial"/>
          <w:szCs w:val="20"/>
          <w:highlight w:val="yellow"/>
        </w:rPr>
        <w:t>PRODÁVAJÍCÍHO</w:t>
      </w:r>
      <w:r w:rsidRPr="00434FCA">
        <w:rPr>
          <w:rFonts w:cs="Arial"/>
          <w:szCs w:val="20"/>
        </w:rPr>
        <w:t>]</w:t>
      </w:r>
    </w:p>
    <w:p w14:paraId="7466887A" w14:textId="77777777" w:rsidR="008F1458" w:rsidRPr="007905AF" w:rsidRDefault="0003202D" w:rsidP="008F1458">
      <w:pPr>
        <w:pStyle w:val="SubjectSpecification-ContractCzechRadio"/>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1C8EA942" w14:textId="77777777" w:rsidR="006D0812" w:rsidRPr="007905AF" w:rsidRDefault="0003202D" w:rsidP="006D0812">
      <w:pPr>
        <w:pStyle w:val="SubjectSpecification-ContractCzechRadio"/>
        <w:rPr>
          <w:rFonts w:cs="Arial"/>
          <w:szCs w:val="20"/>
        </w:rPr>
      </w:pPr>
      <w:r w:rsidRPr="007905AF">
        <w:rPr>
          <w:rFonts w:cs="Arial"/>
          <w:szCs w:val="20"/>
        </w:rPr>
        <w:t>[</w:t>
      </w:r>
      <w:r w:rsidRPr="007905AF">
        <w:rPr>
          <w:rFonts w:cs="Arial"/>
          <w:szCs w:val="20"/>
          <w:highlight w:val="yellow"/>
        </w:rPr>
        <w:t xml:space="preserve">DOPLNIT MÍSTO PODNIKÁNÍ/BYDLIŠTĚ/SÍDLO </w:t>
      </w:r>
      <w:r w:rsidR="005C6706" w:rsidRPr="007905AF">
        <w:rPr>
          <w:rFonts w:cs="Arial"/>
          <w:szCs w:val="20"/>
          <w:highlight w:val="yellow"/>
        </w:rPr>
        <w:t>PRODÁVAJÍCÍHO</w:t>
      </w:r>
      <w:r w:rsidRPr="007905AF">
        <w:rPr>
          <w:rFonts w:cs="Arial"/>
          <w:szCs w:val="20"/>
        </w:rPr>
        <w:t>]</w:t>
      </w:r>
    </w:p>
    <w:p w14:paraId="2800030C" w14:textId="658CD74F" w:rsidR="004C40C4" w:rsidRDefault="0003202D" w:rsidP="006D0812">
      <w:pPr>
        <w:pStyle w:val="SubjectSpecification-ContractCzechRadio"/>
        <w:rPr>
          <w:rFonts w:cs="Arial"/>
          <w:szCs w:val="20"/>
        </w:rPr>
      </w:pPr>
      <w:r w:rsidRPr="007905AF">
        <w:rPr>
          <w:rFonts w:cs="Arial"/>
          <w:szCs w:val="20"/>
        </w:rPr>
        <w:t>zastoupen</w:t>
      </w:r>
      <w:r w:rsidR="00556DFC">
        <w:rPr>
          <w:rFonts w:cs="Arial"/>
          <w:szCs w:val="20"/>
        </w:rPr>
        <w:t>á</w:t>
      </w:r>
      <w:r w:rsidRPr="007905AF">
        <w:rPr>
          <w:rFonts w:cs="Arial"/>
          <w:szCs w:val="20"/>
        </w:rPr>
        <w:t>: [</w:t>
      </w:r>
      <w:r w:rsidRPr="007905AF">
        <w:rPr>
          <w:rFonts w:cs="Arial"/>
          <w:szCs w:val="20"/>
          <w:highlight w:val="yellow"/>
        </w:rPr>
        <w:t>V PŘÍPADĚ PRÁVNICKÉ OSOBY DOPLNIT ZÁSTUPCE</w:t>
      </w:r>
      <w:r w:rsidRPr="007905AF">
        <w:rPr>
          <w:rFonts w:cs="Arial"/>
          <w:szCs w:val="20"/>
        </w:rPr>
        <w:t xml:space="preserve">] </w:t>
      </w:r>
    </w:p>
    <w:p w14:paraId="2381B46F" w14:textId="77777777" w:rsidR="006D0812" w:rsidRPr="007905AF" w:rsidRDefault="0003202D" w:rsidP="006D0812">
      <w:pPr>
        <w:pStyle w:val="SubjectSpecification-ContractCzechRadio"/>
        <w:rPr>
          <w:rFonts w:cs="Arial"/>
          <w:szCs w:val="20"/>
        </w:rPr>
      </w:pPr>
      <w:r w:rsidRPr="007905AF">
        <w:rPr>
          <w:rFonts w:cs="Arial"/>
          <w:szCs w:val="20"/>
        </w:rPr>
        <w:t>[</w:t>
      </w:r>
      <w:r w:rsidRPr="007905AF">
        <w:rPr>
          <w:rFonts w:cs="Arial"/>
          <w:szCs w:val="20"/>
          <w:highlight w:val="yellow"/>
        </w:rPr>
        <w:t>DOPLNIT RČ nebo IČ</w:t>
      </w:r>
      <w:r w:rsidR="00000C29">
        <w:rPr>
          <w:rFonts w:cs="Arial"/>
          <w:szCs w:val="20"/>
          <w:highlight w:val="yellow"/>
        </w:rPr>
        <w:t>O</w:t>
      </w:r>
      <w:r w:rsidR="000F5809" w:rsidRPr="007905AF">
        <w:rPr>
          <w:rFonts w:cs="Arial"/>
          <w:szCs w:val="20"/>
          <w:highlight w:val="yellow"/>
        </w:rPr>
        <w:t>, DIČ</w:t>
      </w:r>
      <w:r w:rsidRPr="007905AF">
        <w:rPr>
          <w:rFonts w:cs="Arial"/>
          <w:szCs w:val="20"/>
          <w:highlight w:val="yellow"/>
        </w:rPr>
        <w:t xml:space="preserve"> </w:t>
      </w:r>
      <w:r w:rsidR="005C6706" w:rsidRPr="007905AF">
        <w:rPr>
          <w:rFonts w:cs="Arial"/>
          <w:szCs w:val="20"/>
          <w:highlight w:val="yellow"/>
        </w:rPr>
        <w:t>PRODÁVAJÍCÍHO</w:t>
      </w:r>
      <w:r w:rsidRPr="007905AF">
        <w:rPr>
          <w:rFonts w:cs="Arial"/>
          <w:szCs w:val="20"/>
        </w:rPr>
        <w:t>]</w:t>
      </w:r>
    </w:p>
    <w:p w14:paraId="41F3CE55" w14:textId="77777777" w:rsidR="00546A76" w:rsidRPr="007417F7" w:rsidRDefault="0003202D" w:rsidP="00546A76">
      <w:pPr>
        <w:pStyle w:val="SubjectSpecification-ContractCzechRadio"/>
        <w:rPr>
          <w:rFonts w:cs="Arial"/>
          <w:szCs w:val="20"/>
        </w:rPr>
      </w:pPr>
      <w:r w:rsidRPr="007905AF">
        <w:rPr>
          <w:rFonts w:cs="Arial"/>
          <w:szCs w:val="20"/>
        </w:rPr>
        <w:t>bankovní spojení: [</w:t>
      </w:r>
      <w:r w:rsidRPr="007905AF">
        <w:rPr>
          <w:rFonts w:cs="Arial"/>
          <w:szCs w:val="20"/>
          <w:highlight w:val="yellow"/>
        </w:rPr>
        <w:t>DOPLNIT</w:t>
      </w:r>
      <w:r w:rsidRPr="007905AF">
        <w:rPr>
          <w:rFonts w:cs="Arial"/>
          <w:szCs w:val="20"/>
        </w:rPr>
        <w:t>], č</w:t>
      </w:r>
      <w:r w:rsidR="00CF42F3">
        <w:rPr>
          <w:rFonts w:cs="Arial"/>
          <w:szCs w:val="20"/>
        </w:rPr>
        <w:t>íslo</w:t>
      </w:r>
      <w:r w:rsidR="00CF42F3" w:rsidRPr="007905AF">
        <w:rPr>
          <w:rFonts w:cs="Arial"/>
          <w:szCs w:val="20"/>
        </w:rPr>
        <w:t xml:space="preserve"> </w:t>
      </w:r>
      <w:r w:rsidRPr="007905AF">
        <w:rPr>
          <w:rFonts w:cs="Arial"/>
          <w:szCs w:val="20"/>
        </w:rPr>
        <w:t>ú</w:t>
      </w:r>
      <w:r w:rsidR="00CF42F3">
        <w:rPr>
          <w:rFonts w:cs="Arial"/>
          <w:szCs w:val="20"/>
        </w:rPr>
        <w:t>čtu:</w:t>
      </w:r>
      <w:r w:rsidR="00CF42F3" w:rsidRPr="007905AF">
        <w:rPr>
          <w:rFonts w:cs="Arial"/>
          <w:szCs w:val="20"/>
        </w:rPr>
        <w:t xml:space="preserve"> </w:t>
      </w:r>
      <w:r w:rsidRPr="007905AF">
        <w:rPr>
          <w:rFonts w:cs="Arial"/>
          <w:szCs w:val="20"/>
        </w:rPr>
        <w:t>[</w:t>
      </w:r>
      <w:r w:rsidRPr="007905AF">
        <w:rPr>
          <w:rFonts w:cs="Arial"/>
          <w:szCs w:val="20"/>
          <w:highlight w:val="yellow"/>
        </w:rPr>
        <w:t>DOPLNIT</w:t>
      </w:r>
      <w:r w:rsidRPr="007905AF">
        <w:rPr>
          <w:rFonts w:cs="Arial"/>
          <w:szCs w:val="20"/>
        </w:rPr>
        <w:t>]</w:t>
      </w:r>
    </w:p>
    <w:p w14:paraId="413F5BB6" w14:textId="77777777" w:rsidR="006D0812" w:rsidRPr="007905AF" w:rsidRDefault="0003202D" w:rsidP="006D0812">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14:paraId="36AE1DE0" w14:textId="77777777" w:rsidR="006D0812" w:rsidRPr="007905AF" w:rsidRDefault="0003202D"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14:paraId="50BCDC29" w14:textId="77777777" w:rsidR="006D0812" w:rsidRPr="007905AF" w:rsidRDefault="0003202D"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007905AF" w:rsidRPr="007905AF">
        <w:rPr>
          <w:rFonts w:cs="Arial"/>
          <w:szCs w:val="20"/>
        </w:rPr>
        <w:t>]</w:t>
      </w:r>
    </w:p>
    <w:p w14:paraId="7856FD2A" w14:textId="77777777" w:rsidR="00182D39" w:rsidRPr="007905AF" w:rsidRDefault="0003202D" w:rsidP="006D0812">
      <w:pPr>
        <w:pStyle w:val="SubjectSpecification-ContractCzechRadio"/>
      </w:pPr>
      <w:r w:rsidRPr="007905AF">
        <w:t>(dále jen jako „</w:t>
      </w:r>
      <w:r w:rsidRPr="007905AF">
        <w:rPr>
          <w:b/>
        </w:rPr>
        <w:t>prodávající</w:t>
      </w:r>
      <w:r w:rsidRPr="007905AF">
        <w:t>“)</w:t>
      </w:r>
    </w:p>
    <w:p w14:paraId="3C3B2028" w14:textId="77777777" w:rsidR="00E9560E" w:rsidRPr="007905AF" w:rsidRDefault="00E9560E" w:rsidP="00BA16BB">
      <w:pPr>
        <w:pStyle w:val="SubjectSpecification-ContractCzechRadio"/>
      </w:pPr>
    </w:p>
    <w:p w14:paraId="434D6796" w14:textId="77777777" w:rsidR="00182D39" w:rsidRPr="007905AF" w:rsidRDefault="0003202D" w:rsidP="00BA16BB">
      <w:pPr>
        <w:pStyle w:val="SubjectSpecification-ContractCzechRadio"/>
      </w:pPr>
      <w:r w:rsidRPr="007905AF">
        <w:t>(dále společně jen jako „</w:t>
      </w:r>
      <w:r w:rsidRPr="007905AF">
        <w:rPr>
          <w:b/>
        </w:rPr>
        <w:t>smluvní strany</w:t>
      </w:r>
      <w:r w:rsidRPr="007905AF">
        <w:t>“</w:t>
      </w:r>
      <w:r w:rsidR="00000C29">
        <w:t xml:space="preserve"> anebo jednotlivě </w:t>
      </w:r>
      <w:r w:rsidR="00CE5C0F">
        <w:t xml:space="preserve">také </w:t>
      </w:r>
      <w:r w:rsidR="00000C29">
        <w:t>jako „</w:t>
      </w:r>
      <w:r w:rsidR="00000C29" w:rsidRPr="00D640B8">
        <w:rPr>
          <w:b/>
        </w:rPr>
        <w:t>smluvní strana</w:t>
      </w:r>
      <w:r w:rsidR="00000C29">
        <w:t>“</w:t>
      </w:r>
      <w:r w:rsidRPr="007905AF">
        <w:t>)</w:t>
      </w:r>
    </w:p>
    <w:p w14:paraId="0B8BC328" w14:textId="77777777" w:rsidR="00182D39" w:rsidRPr="006D0812" w:rsidRDefault="00182D39" w:rsidP="00BA16BB"/>
    <w:p w14:paraId="7441A008" w14:textId="672CEE87" w:rsidR="00BA16BB" w:rsidRPr="006D0812" w:rsidRDefault="0003202D" w:rsidP="0049214B">
      <w:pPr>
        <w:jc w:val="both"/>
      </w:pPr>
      <w:r w:rsidRPr="006D0812">
        <w:t>uzavírají</w:t>
      </w:r>
      <w:r w:rsidR="00182D39" w:rsidRPr="006D0812">
        <w:t xml:space="preserve"> v souladu s ustanovením § 2079 a násl. z</w:t>
      </w:r>
      <w:r w:rsidR="004C0FE9">
        <w:t>ákona</w:t>
      </w:r>
      <w:r w:rsidR="00182D39" w:rsidRPr="006D0812">
        <w:t xml:space="preserve"> č. 89/2012 Sb., občanský zákoník</w:t>
      </w:r>
      <w:r w:rsidR="00BE6222" w:rsidRPr="006D0812">
        <w:t>, ve znění pozdějších předpisů (dále jen „</w:t>
      </w:r>
      <w:r w:rsidR="00BE6222" w:rsidRPr="007905AF">
        <w:rPr>
          <w:b/>
        </w:rPr>
        <w:t>OZ</w:t>
      </w:r>
      <w:r w:rsidR="00BE6222" w:rsidRPr="006D0812">
        <w:t xml:space="preserve">“) </w:t>
      </w:r>
      <w:r w:rsidR="00E17BAD">
        <w:t>v rámci veřejné zakázky č.</w:t>
      </w:r>
      <w:r w:rsidR="00AB30B5">
        <w:t xml:space="preserve"> </w:t>
      </w:r>
      <w:r w:rsidR="00E17BAD">
        <w:t xml:space="preserve">j. </w:t>
      </w:r>
      <w:r w:rsidR="006014BF" w:rsidRPr="006014BF">
        <w:rPr>
          <w:b/>
        </w:rPr>
        <w:t>MR24_2024</w:t>
      </w:r>
      <w:r w:rsidR="00E17BAD">
        <w:rPr>
          <w:rFonts w:cs="Arial"/>
          <w:b/>
          <w:szCs w:val="20"/>
        </w:rPr>
        <w:t xml:space="preserve"> </w:t>
      </w:r>
      <w:r w:rsidR="00D938A0" w:rsidRPr="00D640B8">
        <w:rPr>
          <w:rFonts w:cs="Arial"/>
          <w:szCs w:val="20"/>
        </w:rPr>
        <w:t>s názvem</w:t>
      </w:r>
      <w:r w:rsidR="00D938A0">
        <w:rPr>
          <w:rFonts w:cs="Arial"/>
          <w:b/>
          <w:szCs w:val="20"/>
        </w:rPr>
        <w:t xml:space="preserve"> </w:t>
      </w:r>
      <w:r w:rsidR="006014BF" w:rsidRPr="006014BF">
        <w:rPr>
          <w:rFonts w:cs="Arial"/>
          <w:b/>
          <w:szCs w:val="20"/>
        </w:rPr>
        <w:t xml:space="preserve">Výměna osvětlení v ČRo Praha a regionálních studiích </w:t>
      </w:r>
      <w:r w:rsidR="006014BF">
        <w:rPr>
          <w:rFonts w:cs="Arial"/>
          <w:b/>
          <w:szCs w:val="20"/>
        </w:rPr>
        <w:t xml:space="preserve">– část </w:t>
      </w:r>
      <w:r w:rsidR="00953877">
        <w:rPr>
          <w:rFonts w:cs="Arial"/>
          <w:b/>
          <w:szCs w:val="20"/>
        </w:rPr>
        <w:t>5</w:t>
      </w:r>
      <w:r w:rsidR="006014BF">
        <w:rPr>
          <w:rFonts w:cs="Arial"/>
          <w:b/>
          <w:szCs w:val="20"/>
        </w:rPr>
        <w:t xml:space="preserve">.: </w:t>
      </w:r>
      <w:r w:rsidR="000D7F23" w:rsidRPr="00E07333">
        <w:rPr>
          <w:rFonts w:cs="Arial"/>
          <w:b/>
          <w:szCs w:val="20"/>
        </w:rPr>
        <w:t>Dodávka LED svítidel a elektromateriálu pro ČRo České Budějovice</w:t>
      </w:r>
      <w:r w:rsidR="006014BF" w:rsidRPr="006014BF">
        <w:rPr>
          <w:rFonts w:cs="Arial"/>
          <w:b/>
          <w:szCs w:val="20"/>
        </w:rPr>
        <w:t xml:space="preserve"> </w:t>
      </w:r>
      <w:r w:rsidR="00D938A0" w:rsidRPr="00D640B8">
        <w:rPr>
          <w:rFonts w:cs="Arial"/>
          <w:szCs w:val="20"/>
        </w:rPr>
        <w:t>(dále jen jako „</w:t>
      </w:r>
      <w:r w:rsidR="00D938A0" w:rsidRPr="00D938A0">
        <w:rPr>
          <w:rFonts w:cs="Arial"/>
          <w:b/>
          <w:szCs w:val="20"/>
        </w:rPr>
        <w:t>veřejná zakázka</w:t>
      </w:r>
      <w:r w:rsidR="00D938A0" w:rsidRPr="00D640B8">
        <w:rPr>
          <w:rFonts w:cs="Arial"/>
          <w:szCs w:val="20"/>
        </w:rPr>
        <w:t xml:space="preserve">“) </w:t>
      </w:r>
      <w:r w:rsidR="00182D39" w:rsidRPr="006D0812">
        <w:t>tuto kupní smlouvu</w:t>
      </w:r>
      <w:r w:rsidR="000D7F23">
        <w:t xml:space="preserve"> </w:t>
      </w:r>
      <w:r w:rsidRPr="006D0812">
        <w:t>(dále jen jako „</w:t>
      </w:r>
      <w:r w:rsidRPr="007905AF">
        <w:rPr>
          <w:b/>
        </w:rPr>
        <w:t>smlouva</w:t>
      </w:r>
      <w:r w:rsidRPr="006D0812">
        <w:t>“)</w:t>
      </w:r>
      <w:r w:rsidR="000D7F23">
        <w:t>.</w:t>
      </w:r>
    </w:p>
    <w:p w14:paraId="14A55A9B" w14:textId="77777777" w:rsidR="00BA16BB" w:rsidRPr="006D0812" w:rsidRDefault="0003202D" w:rsidP="00BA16BB">
      <w:pPr>
        <w:pStyle w:val="Heading-Number-ContractCzechRadio"/>
      </w:pPr>
      <w:r w:rsidRPr="006D0812">
        <w:t>Předmět smlouvy</w:t>
      </w:r>
    </w:p>
    <w:p w14:paraId="26919DFD" w14:textId="22AE692B" w:rsidR="00BA16BB" w:rsidRPr="006D0812" w:rsidRDefault="0003202D" w:rsidP="00A57352">
      <w:pPr>
        <w:pStyle w:val="ListNumber-ContractCzechRadio"/>
        <w:jc w:val="both"/>
      </w:pPr>
      <w:r w:rsidRPr="006D0812">
        <w:t xml:space="preserve">Předmětem </w:t>
      </w:r>
      <w:r w:rsidR="00884C6F" w:rsidRPr="006D0812">
        <w:t xml:space="preserve">této smlouvy je </w:t>
      </w:r>
      <w:r w:rsidR="00E4753C" w:rsidRPr="006D0812">
        <w:t xml:space="preserve">povinnost </w:t>
      </w:r>
      <w:r w:rsidR="00884C6F" w:rsidRPr="006D0812">
        <w:t>prodávajícího odevzdat kupujícímu věc</w:t>
      </w:r>
      <w:r w:rsidR="00556DFC">
        <w:t>i</w:t>
      </w:r>
      <w:r w:rsidR="00884C6F" w:rsidRPr="006D0812">
        <w:t>, kter</w:t>
      </w:r>
      <w:r w:rsidR="00556DFC">
        <w:t>é</w:t>
      </w:r>
      <w:r w:rsidR="00884C6F" w:rsidRPr="006D0812">
        <w:t xml:space="preserve"> </w:t>
      </w:r>
      <w:r w:rsidR="00556DFC" w:rsidRPr="006D0812">
        <w:t>j</w:t>
      </w:r>
      <w:r w:rsidR="00556DFC">
        <w:t>sou</w:t>
      </w:r>
      <w:r w:rsidR="00556DFC" w:rsidRPr="006D0812">
        <w:t xml:space="preserve"> </w:t>
      </w:r>
      <w:r w:rsidR="00884C6F" w:rsidRPr="006D0812">
        <w:t xml:space="preserve">předmětem koupě </w:t>
      </w:r>
      <w:r w:rsidR="006014BF">
        <w:t>–</w:t>
      </w:r>
      <w:r w:rsidR="00884C6F" w:rsidRPr="006D0812">
        <w:t xml:space="preserve"> </w:t>
      </w:r>
      <w:r w:rsidR="00F16987">
        <w:rPr>
          <w:rFonts w:cs="Arial"/>
          <w:b/>
          <w:szCs w:val="20"/>
        </w:rPr>
        <w:t>34 kusů LED svítidel</w:t>
      </w:r>
      <w:r w:rsidR="006014BF">
        <w:rPr>
          <w:rFonts w:cs="Arial"/>
          <w:b/>
          <w:szCs w:val="20"/>
        </w:rPr>
        <w:t xml:space="preserve"> a elektromateriál </w:t>
      </w:r>
      <w:r w:rsidR="00884C6F" w:rsidRPr="006D0812">
        <w:t>(dále také jako „</w:t>
      </w:r>
      <w:r w:rsidR="00884C6F" w:rsidRPr="007905AF">
        <w:rPr>
          <w:b/>
        </w:rPr>
        <w:t>zboží</w:t>
      </w:r>
      <w:r w:rsidR="00884C6F" w:rsidRPr="006D0812">
        <w:t>“)</w:t>
      </w:r>
      <w:r w:rsidR="00556DFC">
        <w:t>,</w:t>
      </w:r>
      <w:r w:rsidR="00884C6F" w:rsidRPr="006D0812">
        <w:t xml:space="preserve"> blíže specifikované v</w:t>
      </w:r>
      <w:r w:rsidR="007F5005">
        <w:t> </w:t>
      </w:r>
      <w:r w:rsidR="00884C6F" w:rsidRPr="006D0812">
        <w:t>příloze</w:t>
      </w:r>
      <w:r w:rsidR="007F5005">
        <w:t xml:space="preserve"> č. 1</w:t>
      </w:r>
      <w:r w:rsidR="00884C6F" w:rsidRPr="006D0812">
        <w:t xml:space="preserve"> této smlouvy a umožnit kupujícímu nabýt vlastnické právo ke zboží na straně jedné a </w:t>
      </w:r>
      <w:r w:rsidR="00E4753C" w:rsidRPr="006D0812">
        <w:t xml:space="preserve">povinnost </w:t>
      </w:r>
      <w:r w:rsidR="00884C6F" w:rsidRPr="006D0812">
        <w:t>kupujícího zboží převzít a zaplatit prodávajícímu kupní cenu na straně druhé</w:t>
      </w:r>
      <w:r w:rsidR="007905AF">
        <w:rPr>
          <w:rFonts w:cs="Arial"/>
        </w:rPr>
        <w:t>;</w:t>
      </w:r>
      <w:r w:rsidR="007905AF">
        <w:t xml:space="preserve"> to vše </w:t>
      </w:r>
      <w:r w:rsidR="007905AF" w:rsidRPr="006D0812">
        <w:t>dle podmínek stanovených</w:t>
      </w:r>
      <w:r w:rsidR="007905AF">
        <w:t xml:space="preserve"> touto smlouvou</w:t>
      </w:r>
      <w:r w:rsidR="00884C6F" w:rsidRPr="006D0812">
        <w:t xml:space="preserve">. </w:t>
      </w:r>
    </w:p>
    <w:p w14:paraId="3B66B6CC" w14:textId="77777777" w:rsidR="00BA16BB" w:rsidRPr="006D0812" w:rsidRDefault="0003202D" w:rsidP="00BA16BB">
      <w:pPr>
        <w:pStyle w:val="Heading-Number-ContractCzechRadio"/>
      </w:pPr>
      <w:r w:rsidRPr="006D0812">
        <w:t>Místo a doba plnění</w:t>
      </w:r>
    </w:p>
    <w:p w14:paraId="6E7F7950" w14:textId="180553FD" w:rsidR="00BA16BB" w:rsidRPr="006D0812" w:rsidRDefault="0003202D" w:rsidP="00A57352">
      <w:pPr>
        <w:pStyle w:val="ListNumber-ContractCzechRadio"/>
        <w:jc w:val="both"/>
      </w:pPr>
      <w:r w:rsidRPr="006D0812">
        <w:t xml:space="preserve">Místem plnění a odevzdání zboží je </w:t>
      </w:r>
      <w:r w:rsidR="006014BF">
        <w:t>Č</w:t>
      </w:r>
      <w:r w:rsidR="006D7DDE">
        <w:t>Ro České Budějovice, U Tří lvů1</w:t>
      </w:r>
      <w:r w:rsidR="00556DFC">
        <w:t>,</w:t>
      </w:r>
      <w:r w:rsidR="006D7DDE">
        <w:t xml:space="preserve"> 374 01 České Budějovice.</w:t>
      </w:r>
    </w:p>
    <w:p w14:paraId="2B5DDDA9" w14:textId="77777777" w:rsidR="00BA16BB" w:rsidRDefault="0003202D" w:rsidP="00A57352">
      <w:pPr>
        <w:pStyle w:val="ListNumber-ContractCzechRadio"/>
        <w:jc w:val="both"/>
      </w:pPr>
      <w:r w:rsidRPr="006D0812">
        <w:lastRenderedPageBreak/>
        <w:t>Prodávající se zavazuje odevzdat zboží v místě plnění na vlastní náklad nejpozději do</w:t>
      </w:r>
      <w:r w:rsidRPr="006014BF">
        <w:rPr>
          <w:b/>
        </w:rPr>
        <w:t xml:space="preserve"> </w:t>
      </w:r>
      <w:r w:rsidR="003E264D">
        <w:rPr>
          <w:b/>
        </w:rPr>
        <w:t>3</w:t>
      </w:r>
      <w:r w:rsidR="006014BF" w:rsidRPr="006014BF">
        <w:rPr>
          <w:b/>
        </w:rPr>
        <w:t xml:space="preserve"> týdnů od účinnosti smlouvy</w:t>
      </w:r>
      <w:r w:rsidR="006D0812" w:rsidRPr="006D0812">
        <w:rPr>
          <w:rFonts w:cs="Arial"/>
          <w:szCs w:val="20"/>
        </w:rPr>
        <w:t xml:space="preserve">. </w:t>
      </w:r>
      <w:r w:rsidRPr="006D0812">
        <w:t xml:space="preserve">Prodávající je povinen </w:t>
      </w:r>
      <w:r w:rsidR="003A1915" w:rsidRPr="006D0812">
        <w:t xml:space="preserve">odevzdání zboží oznámit kupujícímu nejméně </w:t>
      </w:r>
      <w:r w:rsidR="007417F7">
        <w:t>3</w:t>
      </w:r>
      <w:r w:rsidR="003A1915" w:rsidRPr="006D0812">
        <w:t xml:space="preserve"> pracovní dny předem na e-mail </w:t>
      </w:r>
      <w:r w:rsidR="00EE76E0">
        <w:t>zástupce pro věcná jednání kupujícího dle</w:t>
      </w:r>
      <w:r w:rsidR="007905AF">
        <w:t xml:space="preserve"> </w:t>
      </w:r>
      <w:r w:rsidR="003A1915" w:rsidRPr="006D0812">
        <w:t>této smlouvy.</w:t>
      </w:r>
      <w:r w:rsidR="005D4C3A" w:rsidRPr="006D0812">
        <w:t xml:space="preserve"> </w:t>
      </w:r>
    </w:p>
    <w:p w14:paraId="4B0D6FF0" w14:textId="62CF1775" w:rsidR="000860B2" w:rsidRPr="006D0812" w:rsidRDefault="0003202D" w:rsidP="00A57352">
      <w:pPr>
        <w:pStyle w:val="ListNumber-ContractCzechRadio"/>
        <w:jc w:val="both"/>
      </w:pPr>
      <w:r>
        <w:t>Prodávající</w:t>
      </w:r>
      <w:r w:rsidRPr="004545D6">
        <w:t xml:space="preserve"> je povinen při </w:t>
      </w:r>
      <w:r>
        <w:t>odevzdání zboží</w:t>
      </w:r>
      <w:r w:rsidRPr="004545D6">
        <w:t xml:space="preserve"> dodržovat pravidla bezpečnosti a ochrany zdraví při práci, pravidla požární bezpečnosti a vnitřní předpisy </w:t>
      </w:r>
      <w:r>
        <w:t>kupujícího</w:t>
      </w:r>
      <w:r w:rsidRPr="004545D6">
        <w:t>, se kterými byl seznámen</w:t>
      </w:r>
      <w:r>
        <w:t xml:space="preserve">. Přílohou </w:t>
      </w:r>
      <w:r w:rsidR="00BB51B4">
        <w:t xml:space="preserve">č. </w:t>
      </w:r>
      <w:r w:rsidR="00A27EF7">
        <w:t>2</w:t>
      </w:r>
      <w:bookmarkStart w:id="1" w:name="_GoBack"/>
      <w:bookmarkEnd w:id="1"/>
      <w:r w:rsidR="00BB51B4">
        <w:t xml:space="preserve"> </w:t>
      </w:r>
      <w:r>
        <w:t xml:space="preserve">k této smlouvě jsou </w:t>
      </w:r>
      <w:r w:rsidRPr="004545D6">
        <w:t xml:space="preserve">Podmínky </w:t>
      </w:r>
      <w:r>
        <w:t>poskytování</w:t>
      </w:r>
      <w:r w:rsidRPr="00214A85">
        <w:t xml:space="preserve"> </w:t>
      </w:r>
      <w:r>
        <w:t>služeb externích osob v objektech ČRo</w:t>
      </w:r>
      <w:r w:rsidRPr="004545D6">
        <w:t xml:space="preserve">, které je </w:t>
      </w:r>
      <w:r>
        <w:t>prodávající</w:t>
      </w:r>
      <w:r w:rsidRPr="004545D6">
        <w:t xml:space="preserve"> povinen dodržovat</w:t>
      </w:r>
      <w:r>
        <w:t>.</w:t>
      </w:r>
    </w:p>
    <w:p w14:paraId="5D8C3855" w14:textId="77777777" w:rsidR="00BA16BB" w:rsidRPr="006D0812" w:rsidRDefault="0003202D" w:rsidP="00BA16BB">
      <w:pPr>
        <w:pStyle w:val="Heading-Number-ContractCzechRadio"/>
      </w:pPr>
      <w:r w:rsidRPr="006D0812">
        <w:t>Cena zboží a platební podmínky</w:t>
      </w:r>
    </w:p>
    <w:p w14:paraId="6759EF2A" w14:textId="621F90DA" w:rsidR="00BA16BB" w:rsidRPr="006D0812" w:rsidRDefault="0003202D" w:rsidP="00A57352">
      <w:pPr>
        <w:pStyle w:val="ListNumber-ContractCzechRadio"/>
        <w:jc w:val="both"/>
      </w:pPr>
      <w:r w:rsidRPr="006D0812">
        <w:t>C</w:t>
      </w:r>
      <w:r w:rsidR="007905AF">
        <w:t>elková c</w:t>
      </w:r>
      <w:r w:rsidRPr="006D0812">
        <w:t xml:space="preserve">ena zboží je </w:t>
      </w:r>
      <w:r w:rsidR="00E17BAD">
        <w:t xml:space="preserve">dána nabídkou prodávajícího ve veřejné zakázce </w:t>
      </w:r>
      <w:r w:rsidRPr="006D0812">
        <w:t>a</w:t>
      </w:r>
      <w:r w:rsidR="00AB30B5">
        <w:t> </w:t>
      </w:r>
      <w:r w:rsidRPr="006D0812">
        <w:t xml:space="preserve">činí </w:t>
      </w:r>
      <w:r w:rsidR="006D0812" w:rsidRPr="00366797">
        <w:rPr>
          <w:rFonts w:cs="Arial"/>
          <w:b/>
          <w:szCs w:val="20"/>
        </w:rPr>
        <w:t>[</w:t>
      </w:r>
      <w:r w:rsidR="006D0812" w:rsidRPr="00366797">
        <w:rPr>
          <w:rFonts w:cs="Arial"/>
          <w:b/>
          <w:szCs w:val="20"/>
          <w:highlight w:val="yellow"/>
        </w:rPr>
        <w:t>DOPLNIT</w:t>
      </w:r>
      <w:r w:rsidR="006D0812" w:rsidRPr="00366797">
        <w:rPr>
          <w:rFonts w:cs="Arial"/>
          <w:b/>
          <w:szCs w:val="20"/>
        </w:rPr>
        <w:t>]</w:t>
      </w:r>
      <w:r w:rsidR="006D0812">
        <w:rPr>
          <w:rFonts w:cs="Arial"/>
          <w:b/>
          <w:szCs w:val="20"/>
        </w:rPr>
        <w:t>,</w:t>
      </w:r>
      <w:r w:rsidR="00AB30B5">
        <w:rPr>
          <w:rFonts w:cs="Arial"/>
          <w:b/>
          <w:szCs w:val="20"/>
        </w:rPr>
        <w:t>-</w:t>
      </w:r>
      <w:r w:rsidR="006D0812" w:rsidRPr="007905AF">
        <w:rPr>
          <w:rFonts w:cs="Arial"/>
          <w:b/>
          <w:szCs w:val="20"/>
        </w:rPr>
        <w:t xml:space="preserve"> </w:t>
      </w:r>
      <w:r w:rsidRPr="007905AF">
        <w:rPr>
          <w:b/>
        </w:rPr>
        <w:t>Kč</w:t>
      </w:r>
      <w:r w:rsidR="007905AF" w:rsidRPr="007905AF">
        <w:t xml:space="preserve"> </w:t>
      </w:r>
      <w:r w:rsidRPr="006D0812">
        <w:t>(slovy</w:t>
      </w:r>
      <w:r w:rsidRPr="00E42158">
        <w:t xml:space="preserve">: </w:t>
      </w:r>
      <w:r w:rsidR="006D0812" w:rsidRPr="00E42158">
        <w:rPr>
          <w:rFonts w:cs="Arial"/>
          <w:szCs w:val="20"/>
        </w:rPr>
        <w:t>[</w:t>
      </w:r>
      <w:r w:rsidR="006D0812" w:rsidRPr="00E42158">
        <w:rPr>
          <w:rFonts w:cs="Arial"/>
          <w:szCs w:val="20"/>
          <w:highlight w:val="yellow"/>
        </w:rPr>
        <w:t>DOPLNIT</w:t>
      </w:r>
      <w:r w:rsidR="006D0812" w:rsidRPr="00E42158">
        <w:rPr>
          <w:rFonts w:cs="Arial"/>
          <w:szCs w:val="20"/>
        </w:rPr>
        <w:t xml:space="preserve">] </w:t>
      </w:r>
      <w:r w:rsidRPr="00E42158">
        <w:t>korun českých)</w:t>
      </w:r>
      <w:r w:rsidRPr="00D640B8">
        <w:rPr>
          <w:b/>
        </w:rPr>
        <w:t xml:space="preserve"> bez DPH</w:t>
      </w:r>
      <w:r w:rsidRPr="00E42158">
        <w:t xml:space="preserve">. </w:t>
      </w:r>
      <w:r w:rsidR="00361449">
        <w:t>R</w:t>
      </w:r>
      <w:r w:rsidR="00361449" w:rsidRPr="00AF32E6">
        <w:t>ežim</w:t>
      </w:r>
      <w:r w:rsidR="00361449">
        <w:t xml:space="preserve"> DPH</w:t>
      </w:r>
      <w:r w:rsidR="00361449" w:rsidRPr="00AF32E6">
        <w:t xml:space="preserve"> </w:t>
      </w:r>
      <w:r w:rsidR="00361449">
        <w:t>bude uplatněn v souladu se</w:t>
      </w:r>
      <w:r w:rsidR="00361449" w:rsidRPr="007A0E70">
        <w:t xml:space="preserve"> zákon</w:t>
      </w:r>
      <w:r w:rsidR="00361449">
        <w:t>em</w:t>
      </w:r>
      <w:r w:rsidR="00361449" w:rsidRPr="007A0E70">
        <w:t xml:space="preserve"> č. 235/2004 Sb., o </w:t>
      </w:r>
      <w:r w:rsidR="00361449">
        <w:t>dani z přidané hodnoty, ve znění pozdějších předpisů (dále jen „</w:t>
      </w:r>
      <w:r w:rsidR="00361449" w:rsidRPr="00E02CC8">
        <w:rPr>
          <w:b/>
        </w:rPr>
        <w:t>ZDPH</w:t>
      </w:r>
      <w:r w:rsidR="00361449">
        <w:t>“)</w:t>
      </w:r>
      <w:r w:rsidR="00361449" w:rsidRPr="007A0E70">
        <w:t>.</w:t>
      </w:r>
      <w:r w:rsidR="00EE76E0" w:rsidRPr="00E42158">
        <w:t xml:space="preserve"> Rozpis ceny je uveden v</w:t>
      </w:r>
      <w:r w:rsidR="00556DFC">
        <w:t> </w:t>
      </w:r>
      <w:r w:rsidR="00EE76E0" w:rsidRPr="00E42158">
        <w:t>příloze</w:t>
      </w:r>
      <w:r w:rsidR="00556DFC">
        <w:t xml:space="preserve"> č. 1</w:t>
      </w:r>
      <w:r w:rsidR="00EE76E0" w:rsidRPr="00E42158">
        <w:t xml:space="preserve"> této smlouvy.</w:t>
      </w:r>
    </w:p>
    <w:p w14:paraId="003919BE" w14:textId="77777777" w:rsidR="00BA16BB" w:rsidRPr="006D0812" w:rsidRDefault="0003202D" w:rsidP="00A57352">
      <w:pPr>
        <w:pStyle w:val="ListNumber-ContractCzechRadio"/>
        <w:jc w:val="both"/>
      </w:pPr>
      <w:r w:rsidRPr="006D0812">
        <w:t>Ce</w:t>
      </w:r>
      <w:r w:rsidR="007905AF">
        <w:t>na</w:t>
      </w:r>
      <w:r w:rsidRPr="006D0812">
        <w:t xml:space="preserve"> dle předchozího odstavce je konečná a zahrnuje veškeré náklady prodávajícího související s odevzdáním zboží dle této smlouvy (např. doprava zboží do místa odevzdání, zabalení zboží</w:t>
      </w:r>
      <w:r w:rsidR="007700B6">
        <w:t xml:space="preserve">, cla a jiné poplatky, a další náklady nezbytné k řádnému </w:t>
      </w:r>
      <w:r w:rsidR="00CF42F3">
        <w:t>s</w:t>
      </w:r>
      <w:r w:rsidR="007700B6">
        <w:t>plnění této smlouvy</w:t>
      </w:r>
      <w:r w:rsidRPr="006D0812">
        <w:t>).</w:t>
      </w:r>
      <w:r w:rsidR="00CF42F3">
        <w:t xml:space="preserve"> Kupující neposkytuje prodávajícímu jakékoliv zálohy.</w:t>
      </w:r>
    </w:p>
    <w:p w14:paraId="299D4EB0" w14:textId="77777777" w:rsidR="00BA16BB" w:rsidRPr="006D0812" w:rsidRDefault="0003202D" w:rsidP="00A57352">
      <w:pPr>
        <w:pStyle w:val="ListNumber-ContractCzechRadio"/>
        <w:jc w:val="both"/>
      </w:pPr>
      <w:r w:rsidRPr="006D0812">
        <w:t xml:space="preserve">Úhrada ceny bude provedena </w:t>
      </w:r>
      <w:r w:rsidR="00471E2D">
        <w:t xml:space="preserve">kupujícím </w:t>
      </w:r>
      <w:r w:rsidRPr="006D0812">
        <w:t xml:space="preserve">po odevzdání zboží </w:t>
      </w:r>
      <w:r w:rsidR="007905AF">
        <w:t xml:space="preserve">kupujícímu </w:t>
      </w:r>
      <w:r w:rsidRPr="006D0812">
        <w:t>na základě daňového dokladu (</w:t>
      </w:r>
      <w:r w:rsidR="007905AF">
        <w:t>dále jen „</w:t>
      </w:r>
      <w:r w:rsidR="00451B2D" w:rsidRPr="00451B2D">
        <w:rPr>
          <w:b/>
        </w:rPr>
        <w:t>faktura</w:t>
      </w:r>
      <w:r w:rsidR="007905AF">
        <w:t>“</w:t>
      </w:r>
      <w:r w:rsidRPr="006D0812">
        <w:t>)</w:t>
      </w:r>
      <w:r w:rsidR="00F62186" w:rsidRPr="006D0812">
        <w:t>.</w:t>
      </w:r>
      <w:r w:rsidRPr="006D0812">
        <w:t xml:space="preserve"> Prodávající má právo na zaplacení ceny </w:t>
      </w:r>
      <w:r w:rsidR="00891DFD" w:rsidRPr="006D0812">
        <w:t xml:space="preserve">okamžikem řádného splnění svého závazku, tedy okamžikem odevzdání veškerého zboží kupujícímu dle této smlouvy. </w:t>
      </w:r>
    </w:p>
    <w:p w14:paraId="12E0866A" w14:textId="77777777" w:rsidR="007417F7" w:rsidRDefault="0003202D" w:rsidP="00A57352">
      <w:pPr>
        <w:pStyle w:val="ListNumber-ContractCzechRadio"/>
        <w:jc w:val="both"/>
      </w:pPr>
      <w:r>
        <w:t xml:space="preserve">Splatnost faktury činí 24 dnů od data jejího vystavení </w:t>
      </w:r>
      <w:r w:rsidR="00603DAD">
        <w:t xml:space="preserve">prodávajícím </w:t>
      </w:r>
      <w:r>
        <w:t xml:space="preserve">za předpokladu jejího doručení kupujícímu do 3 dnů od data vystavení. V případě pozdějšího doručení faktury činí </w:t>
      </w:r>
      <w:r w:rsidR="00ED5247">
        <w:t xml:space="preserve">lhůta </w:t>
      </w:r>
      <w:r>
        <w:t xml:space="preserve">splatnosti faktury 21 dnů ode dne jejího skutečného doručení kupujícímu. </w:t>
      </w:r>
      <w:r w:rsidR="00CF42F3" w:rsidRPr="00BC1D89">
        <w:t xml:space="preserve">Využije-li </w:t>
      </w:r>
      <w:r w:rsidR="00CF42F3">
        <w:t>prodávající</w:t>
      </w:r>
      <w:r w:rsidR="00CF42F3" w:rsidRPr="00BC1D89">
        <w:t xml:space="preserve"> možnost zaslat </w:t>
      </w:r>
      <w:r w:rsidR="00CF42F3">
        <w:t>kupujícímu</w:t>
      </w:r>
      <w:r w:rsidR="00CF42F3" w:rsidRPr="00BC1D89">
        <w:t xml:space="preserve"> fakturu elektronickou poštou, je povinen ji zaslat v PDF formátu ze své e-mailové adresy na e-mailovou adresu </w:t>
      </w:r>
      <w:r w:rsidR="00CF42F3">
        <w:t>kupujícího</w:t>
      </w:r>
      <w:r w:rsidR="00CF42F3" w:rsidRPr="00BC1D89">
        <w:t xml:space="preserve"> </w:t>
      </w:r>
      <w:hyperlink r:id="rId10" w:history="1">
        <w:r w:rsidR="00CF42F3" w:rsidRPr="00A202CF">
          <w:rPr>
            <w:rStyle w:val="Hypertextovodkaz"/>
            <w:b/>
          </w:rPr>
          <w:t>fakturace@rozhlas.cz</w:t>
        </w:r>
      </w:hyperlink>
      <w:r w:rsidR="00CF42F3" w:rsidRPr="0041566C">
        <w:t xml:space="preserve"> a v kopii na e-mailovou adresu zástupce </w:t>
      </w:r>
      <w:r w:rsidR="00CF42F3">
        <w:t>kupujícího</w:t>
      </w:r>
      <w:r w:rsidR="00CF42F3" w:rsidRPr="0041566C">
        <w:t xml:space="preserve"> pro věcná jednání dle této smlouvy</w:t>
      </w:r>
      <w:r w:rsidR="00CF42F3" w:rsidRPr="00BC1D89">
        <w:t xml:space="preserve">. Za den doručení faktury se v takovém případě považuje </w:t>
      </w:r>
      <w:r w:rsidR="00CF42F3">
        <w:t>den jejího doručení do uvedených e-mailových</w:t>
      </w:r>
      <w:r w:rsidR="00CF42F3" w:rsidRPr="00BC1D89">
        <w:t xml:space="preserve"> </w:t>
      </w:r>
      <w:r w:rsidR="00CF42F3">
        <w:t>schránek</w:t>
      </w:r>
      <w:r w:rsidR="00CF42F3" w:rsidRPr="00BC1D89">
        <w:t xml:space="preserve"> </w:t>
      </w:r>
      <w:r w:rsidR="00CF42F3">
        <w:t>kupujícího</w:t>
      </w:r>
      <w:r w:rsidR="00CF42F3" w:rsidRPr="00BC1D89">
        <w:t>.</w:t>
      </w:r>
    </w:p>
    <w:p w14:paraId="4A915584" w14:textId="77777777" w:rsidR="005D4C3A" w:rsidRPr="006D0812" w:rsidRDefault="0003202D" w:rsidP="00A57352">
      <w:pPr>
        <w:pStyle w:val="ListNumber-ContractCzechRadio"/>
        <w:jc w:val="both"/>
      </w:pPr>
      <w:r w:rsidRPr="006D0812">
        <w:t>Faktura musí mít veškeré náležitosti dle platných právních předpisů</w:t>
      </w:r>
      <w:r w:rsidR="00F62186" w:rsidRPr="006D0812">
        <w:t xml:space="preserve"> a její </w:t>
      </w:r>
      <w:r w:rsidR="00CF42F3">
        <w:t>přílohou</w:t>
      </w:r>
      <w:r w:rsidR="00CF42F3" w:rsidRPr="006D0812">
        <w:t xml:space="preserve"> </w:t>
      </w:r>
      <w:r w:rsidR="00F62186" w:rsidRPr="006D0812">
        <w:t xml:space="preserve">musí být kopie protokolu o </w:t>
      </w:r>
      <w:r w:rsidR="009C5B0E" w:rsidRPr="006D0812">
        <w:t>odevzdání</w:t>
      </w:r>
      <w:r w:rsidR="00606C9E" w:rsidRPr="006D0812">
        <w:t xml:space="preserve"> </w:t>
      </w:r>
      <w:r w:rsidR="00CF42F3">
        <w:t>potvrzeného</w:t>
      </w:r>
      <w:r w:rsidR="00CF42F3" w:rsidRPr="006D0812">
        <w:t xml:space="preserve"> </w:t>
      </w:r>
      <w:r w:rsidR="00CF42F3">
        <w:t>oprávněnými</w:t>
      </w:r>
      <w:r w:rsidR="00CF42F3" w:rsidRPr="006D0812">
        <w:t xml:space="preserve"> </w:t>
      </w:r>
      <w:r w:rsidR="00CF42F3">
        <w:t xml:space="preserve">zástupci </w:t>
      </w:r>
      <w:r w:rsidR="00CF42F3" w:rsidRPr="006D0812">
        <w:t>smluvní</w:t>
      </w:r>
      <w:r w:rsidR="00CF42F3">
        <w:t>ch</w:t>
      </w:r>
      <w:r w:rsidR="00CF42F3" w:rsidRPr="006D0812">
        <w:t xml:space="preserve"> </w:t>
      </w:r>
      <w:r w:rsidR="00606C9E" w:rsidRPr="006D0812">
        <w:t>stran</w:t>
      </w:r>
      <w:r w:rsidR="00F62186" w:rsidRPr="006D0812">
        <w:t>.</w:t>
      </w:r>
      <w:r w:rsidRPr="006D0812">
        <w:t xml:space="preserve"> V případě, že faktura neobsahuje tyto náležitosti nebo obsahuje nesprávné údaje, je kupující oprávněn fakturu vrátit prodávajícímu a ten je povinen vystavit fakturu novou nebo ji opravit. Po tuto dobu </w:t>
      </w:r>
      <w:r w:rsidR="00ED5247">
        <w:t>lhůta</w:t>
      </w:r>
      <w:r w:rsidR="00ED5247" w:rsidRPr="006D0812">
        <w:t xml:space="preserve"> </w:t>
      </w:r>
      <w:r w:rsidRPr="006D0812">
        <w:t xml:space="preserve">splatnosti neběží a začíná plynout </w:t>
      </w:r>
      <w:r w:rsidR="00AA107C">
        <w:t>od počátku</w:t>
      </w:r>
      <w:r w:rsidR="00AA107C" w:rsidRPr="006D0812">
        <w:t xml:space="preserve"> </w:t>
      </w:r>
      <w:r w:rsidRPr="006D0812">
        <w:t>okamžikem doručení nové nebo opravené faktury</w:t>
      </w:r>
      <w:r w:rsidR="007905AF">
        <w:t xml:space="preserve"> kupujícímu</w:t>
      </w:r>
      <w:r w:rsidRPr="006D0812">
        <w:t>.</w:t>
      </w:r>
    </w:p>
    <w:p w14:paraId="448A8DF5" w14:textId="076469CE" w:rsidR="005D4C3A" w:rsidRDefault="0003202D" w:rsidP="00A57352">
      <w:pPr>
        <w:pStyle w:val="ListNumber-ContractCzechRadio"/>
        <w:jc w:val="both"/>
      </w:pPr>
      <w:r>
        <w:t>Prodávající jako p</w:t>
      </w:r>
      <w:r w:rsidRPr="006D0812">
        <w:t xml:space="preserve">oskytovatel zdanitelného plnění prohlašuje, že není v souladu s § 106a </w:t>
      </w:r>
      <w:r w:rsidR="00361449">
        <w:t>ZDPH</w:t>
      </w:r>
      <w:r w:rsidR="003735CB">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1274C427" w14:textId="77777777" w:rsidR="00A4450D" w:rsidRPr="006D0812" w:rsidRDefault="0003202D" w:rsidP="00A4450D">
      <w:pPr>
        <w:pStyle w:val="Heading-Number-ContractCzechRadio"/>
      </w:pPr>
      <w:r w:rsidRPr="006D0812">
        <w:lastRenderedPageBreak/>
        <w:t>Odevzdání a převzetí zboží</w:t>
      </w:r>
    </w:p>
    <w:p w14:paraId="2495BEF9" w14:textId="768A47A7" w:rsidR="00A4450D" w:rsidRDefault="0003202D" w:rsidP="00A4450D">
      <w:pPr>
        <w:pStyle w:val="ListNumber-ContractCzechRadio"/>
        <w:jc w:val="both"/>
      </w:pPr>
      <w:r w:rsidRPr="006D0812">
        <w:t>Smluvní strany potvrdí odevzdání zboží v ujednaném množství, jakosti a provedení podpisem protokolu o odevzdání</w:t>
      </w:r>
      <w:r w:rsidR="000D7F23">
        <w:t xml:space="preserve"> </w:t>
      </w:r>
      <w:r w:rsidRPr="006D0812">
        <w:t>(dále jen „</w:t>
      </w:r>
      <w:r w:rsidRPr="007905AF">
        <w:rPr>
          <w:b/>
        </w:rPr>
        <w:t>protokol o odevzdání</w:t>
      </w:r>
      <w:r w:rsidRPr="006D0812">
        <w:t>“)</w:t>
      </w:r>
      <w:r>
        <w:t>,</w:t>
      </w:r>
      <w:r w:rsidRPr="006D0812">
        <w:t xml:space="preserve"> </w:t>
      </w:r>
      <w:r w:rsidR="000D7F23">
        <w:t>j</w:t>
      </w:r>
      <w:r w:rsidRPr="006D0812">
        <w:t>e</w:t>
      </w:r>
      <w:r>
        <w:t xml:space="preserve">hož kopie </w:t>
      </w:r>
      <w:r w:rsidRPr="006D0812">
        <w:t xml:space="preserve">musí být </w:t>
      </w:r>
      <w:r w:rsidR="00B37F25">
        <w:t>přílohou</w:t>
      </w:r>
      <w:r w:rsidRPr="006D0812">
        <w:t xml:space="preserve"> faktury. Kupující je oprávněn odmítnout převzetí zboží (či jednotlivého kusu</w:t>
      </w:r>
      <w:r>
        <w:t xml:space="preserve"> zboží</w:t>
      </w:r>
      <w:r w:rsidRPr="006D0812">
        <w:t>), které není v souladu s touto smlouvou. V takovém případě smluvní strany sepíší protokol o odevzdání v rozsahu, v jakém došlo ke skutečnému převzetí zboží kupujícím, a ohledně vadného zboží uvedou do protokolu skutečnosti, které bránily převzetí, počet vadných kusů a další důležité okolnosti. Prodávající splnil řádně svou povinnost z této smlouvy až okamžikem odevzdání veškerého zboží (tj. v množství, jakosti a provedení) dle této smlouvy.</w:t>
      </w:r>
      <w:r w:rsidR="00B37F25" w:rsidRPr="00B37F25">
        <w:t xml:space="preserve"> </w:t>
      </w:r>
      <w:r w:rsidR="00B37F25">
        <w:t>Rozhodující je podpis protokolu o odevzdání bez vad a nedodělků oprávněnými zástupci obou smluvních stran.</w:t>
      </w:r>
    </w:p>
    <w:p w14:paraId="1FCC0FC8" w14:textId="77777777" w:rsidR="00A4450D" w:rsidRPr="006D0812" w:rsidRDefault="0003202D" w:rsidP="00A4450D">
      <w:pPr>
        <w:pStyle w:val="ListNumber-ContractCzechRadio"/>
        <w:jc w:val="both"/>
      </w:pPr>
      <w:r w:rsidRPr="006D0812">
        <w:t>Odevzdáním zboží je současné splnění následujících podmínek</w:t>
      </w:r>
      <w:r w:rsidR="00860E1C">
        <w:t>;</w:t>
      </w:r>
      <w:r w:rsidRPr="006D0812">
        <w:t xml:space="preserve"> </w:t>
      </w:r>
    </w:p>
    <w:p w14:paraId="72861D68" w14:textId="77777777" w:rsidR="00A4450D" w:rsidRPr="006D0812" w:rsidRDefault="0003202D" w:rsidP="00A4450D">
      <w:pPr>
        <w:pStyle w:val="ListLetter-ContractCzechRadio"/>
        <w:jc w:val="both"/>
      </w:pPr>
      <w:r w:rsidRPr="006D0812">
        <w:t>umožnění kupujícímu nakládat se zbožím v místě plnění podle této smlouvy;</w:t>
      </w:r>
    </w:p>
    <w:p w14:paraId="1E231000" w14:textId="77777777" w:rsidR="00A4450D" w:rsidRPr="006D0812" w:rsidRDefault="0003202D" w:rsidP="00A4450D">
      <w:pPr>
        <w:pStyle w:val="ListLetter-ContractCzechRadio"/>
        <w:jc w:val="both"/>
      </w:pPr>
      <w:r w:rsidRPr="006D0812">
        <w:t xml:space="preserve">faktické předání </w:t>
      </w:r>
      <w:r>
        <w:t xml:space="preserve">zboží </w:t>
      </w:r>
      <w:r w:rsidRPr="006D0812">
        <w:t>kupujícímu</w:t>
      </w:r>
      <w:r>
        <w:t xml:space="preserve"> (vč. kompletní dokumentace ke zboží)</w:t>
      </w:r>
      <w:r w:rsidRPr="006D0812">
        <w:t>;</w:t>
      </w:r>
    </w:p>
    <w:p w14:paraId="42299529" w14:textId="77777777" w:rsidR="00A4450D" w:rsidRPr="006D0812" w:rsidRDefault="0003202D" w:rsidP="00860E1C">
      <w:pPr>
        <w:pStyle w:val="ListLetter-ContractCzechRadio"/>
        <w:jc w:val="both"/>
      </w:pPr>
      <w:r>
        <w:t xml:space="preserve">podpis </w:t>
      </w:r>
      <w:r w:rsidRPr="006D0812">
        <w:t>protokolu o odevzdání</w:t>
      </w:r>
      <w:r>
        <w:t xml:space="preserve"> oběma smluvními stranami.</w:t>
      </w:r>
    </w:p>
    <w:p w14:paraId="504C1278" w14:textId="77777777" w:rsidR="008D4999" w:rsidRPr="006D0812" w:rsidRDefault="0003202D" w:rsidP="00A57352">
      <w:pPr>
        <w:pStyle w:val="Heading-Number-ContractCzechRadio"/>
      </w:pPr>
      <w:r w:rsidRPr="006D0812">
        <w:t>Vlastnické právo, přechod nebezpečí škody</w:t>
      </w:r>
    </w:p>
    <w:p w14:paraId="116D77DD" w14:textId="77777777" w:rsidR="008D4999" w:rsidRPr="006D0812" w:rsidRDefault="0003202D" w:rsidP="008442E6">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both"/>
      </w:pPr>
      <w:r w:rsidRPr="006D0812">
        <w:t>Smluvní strany se</w:t>
      </w:r>
      <w:r w:rsidR="008442E6">
        <w:t xml:space="preserve"> dohodly na tom, že k převodu vlastnického práva ke zboží z prodávajícího na kupujícího dochází okamžikem odevzdání zboží kupujícímu (tj. zástupci pro věcná jednání dle této smlouvy nebo jiné prokazatelně pověřené osobě). Současně s nabytím vlastnického práva přechází z prodávajícího na kupujícího nebezpečí škody na zboží. </w:t>
      </w:r>
    </w:p>
    <w:p w14:paraId="2F9C0CD6" w14:textId="77777777" w:rsidR="00A11BC0" w:rsidRPr="006D0812" w:rsidRDefault="0003202D" w:rsidP="00A11BC0">
      <w:pPr>
        <w:pStyle w:val="Heading-Number-ContractCzechRadio"/>
      </w:pPr>
      <w:r w:rsidRPr="000B7CB2">
        <w:t xml:space="preserve">Záruka za jakost </w:t>
      </w:r>
      <w:r>
        <w:t>a odpovědnost za vady</w:t>
      </w:r>
    </w:p>
    <w:p w14:paraId="10A54663" w14:textId="77777777" w:rsidR="00A11BC0" w:rsidRPr="006D0812" w:rsidRDefault="0003202D" w:rsidP="00A57352">
      <w:pPr>
        <w:pStyle w:val="ListNumber-ContractCzechRadio"/>
        <w:jc w:val="both"/>
      </w:pPr>
      <w:r w:rsidRPr="006D0812">
        <w:t xml:space="preserve">Prodávající prohlašuje, že </w:t>
      </w:r>
      <w:r w:rsidR="00031908" w:rsidRPr="006D0812">
        <w:t xml:space="preserve">zboží </w:t>
      </w:r>
      <w:r w:rsidRPr="006D0812">
        <w:t xml:space="preserve">odevzdané </w:t>
      </w:r>
      <w:r w:rsidR="00031908">
        <w:t xml:space="preserve">dle této smlouvy </w:t>
      </w:r>
      <w:r w:rsidR="00031908" w:rsidRPr="000B7CB2">
        <w:t>(včetně jeho jednotlivých součástek a veškerého příslušenství)</w:t>
      </w:r>
      <w:r w:rsidR="00031908">
        <w:t xml:space="preserve"> </w:t>
      </w:r>
      <w:r w:rsidRPr="006D0812">
        <w:t>je nové, nepoužívané, bez faktických a právních vad a odpovídá této smlouvě a platným právním předpisům.</w:t>
      </w:r>
    </w:p>
    <w:p w14:paraId="2F89F2DF" w14:textId="77777777" w:rsidR="00540F2C" w:rsidRPr="006D0812" w:rsidRDefault="0003202D" w:rsidP="00A57352">
      <w:pPr>
        <w:pStyle w:val="ListNumber-ContractCzechRadio"/>
        <w:jc w:val="both"/>
      </w:pPr>
      <w:r w:rsidRPr="006D0812">
        <w:t>Prodávající poskytuje na zboží záruku za jakost v </w:t>
      </w:r>
      <w:r w:rsidRPr="00E42158">
        <w:t xml:space="preserve">délce </w:t>
      </w:r>
      <w:r w:rsidR="006014BF">
        <w:rPr>
          <w:rFonts w:cs="Arial"/>
          <w:b/>
          <w:szCs w:val="20"/>
        </w:rPr>
        <w:t>24</w:t>
      </w:r>
      <w:r w:rsidR="00C9493F" w:rsidRPr="00860E1C">
        <w:rPr>
          <w:b/>
        </w:rPr>
        <w:t xml:space="preserve"> měsíců</w:t>
      </w:r>
      <w:r w:rsidRPr="006D0812">
        <w:t>. Záru</w:t>
      </w:r>
      <w:r w:rsidR="00F62186" w:rsidRPr="006D0812">
        <w:t>ční doba</w:t>
      </w:r>
      <w:r w:rsidRPr="006D0812">
        <w:t xml:space="preserve"> počíná běžet okamžikem </w:t>
      </w:r>
      <w:r w:rsidR="00AD3095" w:rsidRPr="006D0812">
        <w:t>odevzdáním</w:t>
      </w:r>
      <w:r w:rsidRPr="006D0812">
        <w:t xml:space="preserve"> zboží kupujícím</w:t>
      </w:r>
      <w:r w:rsidR="00AD3095" w:rsidRPr="006D0812">
        <w:t>u</w:t>
      </w:r>
      <w:r w:rsidRPr="006D0812">
        <w:t>. Zárukou za jakost</w:t>
      </w:r>
      <w:r w:rsidR="00AD3095" w:rsidRPr="006D0812">
        <w:t xml:space="preserve"> se</w:t>
      </w:r>
      <w:r w:rsidRPr="006D0812">
        <w:t xml:space="preserve"> prodávající </w:t>
      </w:r>
      <w:r w:rsidR="00AD3095" w:rsidRPr="006D0812">
        <w:t>zavazuje</w:t>
      </w:r>
      <w:r w:rsidRPr="006D0812">
        <w:t>, že zboží bude po dobu odpovídající záruce způsobilé ke svému</w:t>
      </w:r>
      <w:r w:rsidR="00AD3095" w:rsidRPr="006D0812">
        <w:t xml:space="preserve"> obvyklému účelu</w:t>
      </w:r>
      <w:r w:rsidRPr="006D0812">
        <w:t>, jeho kvalita bude odpovídat této smlouvě a zachová si vlastnosti touto smlouvou vymezené</w:t>
      </w:r>
      <w:r w:rsidR="008D7C03">
        <w:t>,</w:t>
      </w:r>
      <w:r w:rsidRPr="006D0812">
        <w:t xml:space="preserve"> popř. obvyklé.</w:t>
      </w:r>
    </w:p>
    <w:p w14:paraId="5A37239C" w14:textId="77777777" w:rsidR="00AD3095" w:rsidRPr="006D0812" w:rsidRDefault="0003202D" w:rsidP="00A57352">
      <w:pPr>
        <w:pStyle w:val="ListNumber-ContractCzechRadio"/>
        <w:jc w:val="both"/>
      </w:pPr>
      <w:r w:rsidRPr="006D0812">
        <w:t>Prodávající je povinen po dobu záruční doby bezplatně odstranit vadu</w:t>
      </w:r>
      <w:r w:rsidR="005264A9" w:rsidRPr="006D0812">
        <w:t xml:space="preserve"> </w:t>
      </w:r>
      <w:r w:rsidR="00474E60">
        <w:t xml:space="preserve">zboží </w:t>
      </w:r>
      <w:r w:rsidR="005264A9" w:rsidRPr="006D0812">
        <w:t>dodáním nového zboží nebo dodáním chybějícího zboží</w:t>
      </w:r>
      <w:r w:rsidRPr="006D0812">
        <w:t xml:space="preserve"> nebo </w:t>
      </w:r>
      <w:r w:rsidR="005264A9" w:rsidRPr="006D0812">
        <w:t xml:space="preserve">vadu </w:t>
      </w:r>
      <w:r w:rsidRPr="006D0812">
        <w:t xml:space="preserve">zboží </w:t>
      </w:r>
      <w:r w:rsidR="005264A9" w:rsidRPr="006D0812">
        <w:t xml:space="preserve">bezplatně odstranit její opravou </w:t>
      </w:r>
      <w:r w:rsidRPr="006D0812">
        <w:t xml:space="preserve">dle povahy vady, která se na zboží objeví, a to nejpozději do </w:t>
      </w:r>
      <w:r w:rsidR="007417F7">
        <w:t>10</w:t>
      </w:r>
      <w:r w:rsidRPr="006D0812">
        <w:t xml:space="preserve"> dní od jejího </w:t>
      </w:r>
      <w:r w:rsidR="00F527BB">
        <w:t xml:space="preserve">písemného </w:t>
      </w:r>
      <w:r w:rsidR="008D7C03">
        <w:t>oznámení</w:t>
      </w:r>
      <w:r w:rsidRPr="006D0812">
        <w:t xml:space="preserve"> kupujícím. V případě, že bude prodávající v prodlení s výměnou zboží za nové</w:t>
      </w:r>
      <w:r w:rsidR="005264A9" w:rsidRPr="006D0812">
        <w:t xml:space="preserve"> nebo dodáním chybějícího zboží nebo s</w:t>
      </w:r>
      <w:r w:rsidRPr="006D0812">
        <w:t xml:space="preserve"> </w:t>
      </w:r>
      <w:r w:rsidR="005264A9" w:rsidRPr="006D0812">
        <w:t xml:space="preserve">odstraněním vady její opravou </w:t>
      </w:r>
      <w:r w:rsidRPr="006D0812">
        <w:t xml:space="preserve">je kupující oprávněn vadu odstranit sám na náklady prodávajícího nebo odstoupit od smlouvy v odpovídajícím rozsahu. </w:t>
      </w:r>
      <w:r w:rsidR="00F025F7">
        <w:t>V případě, že kupující vadu zboží odstraní sám na náklady prodávajícího, je prodávající povinen</w:t>
      </w:r>
      <w:r w:rsidRPr="006D0812">
        <w:t xml:space="preserve"> </w:t>
      </w:r>
      <w:r w:rsidR="00F025F7">
        <w:t>tyto náklady kupujícímu neprodleně uhradit.</w:t>
      </w:r>
    </w:p>
    <w:p w14:paraId="105E0645" w14:textId="77777777" w:rsidR="00C3424D" w:rsidRDefault="0003202D" w:rsidP="00A57352">
      <w:pPr>
        <w:pStyle w:val="ListNumber-ContractCzechRadio"/>
        <w:jc w:val="both"/>
      </w:pPr>
      <w:r>
        <w:t>Záruční doba neběží po dobu, po kterou kupující nemůže zboží pro jeho vady, za které odpovídá prodávající, užívat. Při dodání nového anebo chybějícího zboží běží záruční doba dle tohoto článku smlouvy od počátku.</w:t>
      </w:r>
    </w:p>
    <w:p w14:paraId="02233C71" w14:textId="77777777" w:rsidR="00BE5D60" w:rsidRDefault="0003202D" w:rsidP="00A57352">
      <w:pPr>
        <w:pStyle w:val="ListNumber-ContractCzechRadio"/>
        <w:jc w:val="both"/>
      </w:pPr>
      <w:r w:rsidRPr="006D0812">
        <w:t xml:space="preserve">Výše uvedená ustanovení </w:t>
      </w:r>
      <w:r w:rsidR="00CB02B2">
        <w:t>tohoto článku</w:t>
      </w:r>
      <w:r w:rsidR="00CB02B2" w:rsidRPr="006D0812">
        <w:t xml:space="preserve"> </w:t>
      </w:r>
      <w:r w:rsidRPr="006D0812">
        <w:t xml:space="preserve">smlouvy se přiměřeně použijí i na vady </w:t>
      </w:r>
      <w:r w:rsidR="00CB02B2">
        <w:t>dokumentace zboží</w:t>
      </w:r>
      <w:r w:rsidRPr="006D0812">
        <w:t xml:space="preserve"> </w:t>
      </w:r>
      <w:r w:rsidR="00851E5F" w:rsidRPr="006D0812">
        <w:t>nutn</w:t>
      </w:r>
      <w:r w:rsidR="00851E5F">
        <w:t>é</w:t>
      </w:r>
      <w:r w:rsidR="00851E5F" w:rsidRPr="006D0812">
        <w:t xml:space="preserve"> </w:t>
      </w:r>
      <w:r w:rsidRPr="006D0812">
        <w:t xml:space="preserve">pro </w:t>
      </w:r>
      <w:r w:rsidR="00CB02B2">
        <w:t xml:space="preserve">jeho </w:t>
      </w:r>
      <w:r w:rsidRPr="006D0812">
        <w:t>užívání.</w:t>
      </w:r>
    </w:p>
    <w:p w14:paraId="1CD27772" w14:textId="77777777" w:rsidR="00AD3095" w:rsidRPr="006D0812" w:rsidRDefault="0003202D" w:rsidP="00A57352">
      <w:pPr>
        <w:pStyle w:val="ListNumber-ContractCzechRadio"/>
        <w:jc w:val="both"/>
      </w:pPr>
      <w:r>
        <w:lastRenderedPageBreak/>
        <w:t xml:space="preserve">Prodávající je povinen uhradit kupujícímu náklady vzniklé </w:t>
      </w:r>
      <w:r w:rsidR="005B278C">
        <w:t>při uplatnění jeho práv a nároků</w:t>
      </w:r>
      <w:r>
        <w:t xml:space="preserve"> z odpovědnosti za vady.</w:t>
      </w:r>
    </w:p>
    <w:p w14:paraId="513D1354" w14:textId="77777777" w:rsidR="008D1F83" w:rsidRPr="006D0812" w:rsidRDefault="0003202D" w:rsidP="008D1F83">
      <w:pPr>
        <w:pStyle w:val="Heading-Number-ContractCzechRadio"/>
      </w:pPr>
      <w:r w:rsidRPr="006D0812">
        <w:t>Změny smlouvy</w:t>
      </w:r>
    </w:p>
    <w:p w14:paraId="2F1B4FDD" w14:textId="31EBD205" w:rsidR="008D1F83" w:rsidRPr="006D0812" w:rsidRDefault="0003202D" w:rsidP="0023258C">
      <w:pPr>
        <w:pStyle w:val="ListNumber-ContractCzechRadio"/>
        <w:jc w:val="both"/>
      </w:pPr>
      <w:r w:rsidRPr="006D0812">
        <w:t>Tato smlouva může být změněna pouze písemným</w:t>
      </w:r>
      <w:r w:rsidR="008D7C03">
        <w:t>i</w:t>
      </w:r>
      <w:r w:rsidRPr="006D0812">
        <w:t xml:space="preserve"> </w:t>
      </w:r>
      <w:r w:rsidR="008D7C03">
        <w:t>d</w:t>
      </w:r>
      <w:r w:rsidRPr="006D0812">
        <w:t xml:space="preserve">odatky ke smlouvě </w:t>
      </w:r>
      <w:r w:rsidR="008D7C03">
        <w:t xml:space="preserve">vzestupně číslovanými </w:t>
      </w:r>
      <w:r w:rsidRPr="006D0812">
        <w:t xml:space="preserve">počínaje </w:t>
      </w:r>
      <w:r w:rsidR="00A71C6C">
        <w:t xml:space="preserve">řadovým </w:t>
      </w:r>
      <w:r w:rsidRPr="006D0812">
        <w:t>číslem 1 a podeps</w:t>
      </w:r>
      <w:r w:rsidR="008D7C03">
        <w:t>anými</w:t>
      </w:r>
      <w:r w:rsidRPr="006D0812">
        <w:t xml:space="preserve"> oprávněnými osobami obou smluvních stran. </w:t>
      </w:r>
    </w:p>
    <w:p w14:paraId="45D39CAA" w14:textId="77777777" w:rsidR="008D1F83" w:rsidRPr="006D0812" w:rsidRDefault="0003202D" w:rsidP="0023258C">
      <w:pPr>
        <w:pStyle w:val="ListNumber-ContractCzechRadio"/>
        <w:jc w:val="both"/>
      </w:pPr>
      <w:r w:rsidRPr="006D0812">
        <w:t>Jakékoliv jiné dokumenty zejména zápisy, protokoly, přejímky apod. se za změnu smlouvy nepovažují.</w:t>
      </w:r>
      <w:r w:rsidRPr="006D0812">
        <w:rPr>
          <w:noProof/>
          <w:lang w:eastAsia="cs-CZ"/>
        </w:rPr>
        <mc:AlternateContent>
          <mc:Choice Requires="wps">
            <w:drawing>
              <wp:anchor distT="0" distB="0" distL="114300" distR="114300" simplePos="0" relativeHeight="251666432" behindDoc="0" locked="0" layoutInCell="1" allowOverlap="1" wp14:anchorId="6286FF44" wp14:editId="6FFBD09B">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BC39CC0" w14:textId="77777777" w:rsidR="00107251" w:rsidRPr="008519AB" w:rsidRDefault="00107251"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shape id="Textové pole 8" o:spid="_x0000_s1029" type="#_x0000_t202" style="width:2in;height:2in;margin-top:0;margin-left:0;mso-wrap-distance-bottom:0;mso-wrap-distance-left:9pt;mso-wrap-distance-right:9pt;mso-wrap-distance-top:0;mso-wrap-style:none;position:absolute;visibility:visible;v-text-anchor:top;z-index:251667456" filled="f" stroked="f">
                <v:textbox style="mso-fit-shape-to-text:t">
                  <w:txbxContent>
                    <w:p w:rsidR="00107251" w:rsidRPr="008519AB" w:rsidP="008D1F83" w14:paraId="5098655B" w14:textId="77777777">
                      <w:pPr>
                        <w:pStyle w:val="ListNumber-ContractCzechRadio"/>
                        <w:numPr>
                          <w:ilvl w:val="0"/>
                          <w:numId w:val="0"/>
                        </w:numPr>
                      </w:pPr>
                    </w:p>
                  </w:txbxContent>
                </v:textbox>
              </v:shape>
            </w:pict>
          </mc:Fallback>
        </mc:AlternateContent>
      </w:r>
    </w:p>
    <w:p w14:paraId="622DF541" w14:textId="77777777" w:rsidR="00A11BC0" w:rsidRPr="006D0812" w:rsidRDefault="0003202D" w:rsidP="00A11BC0">
      <w:pPr>
        <w:pStyle w:val="Heading-Number-ContractCzechRadio"/>
      </w:pPr>
      <w:r w:rsidRPr="006D0812">
        <w:t>Sankce</w:t>
      </w:r>
    </w:p>
    <w:p w14:paraId="1826B41B" w14:textId="77777777" w:rsidR="001C316E" w:rsidRPr="007417F7" w:rsidRDefault="0003202D" w:rsidP="0023258C">
      <w:pPr>
        <w:pStyle w:val="ListNumber-ContractCzechRadio"/>
        <w:jc w:val="both"/>
        <w:rPr>
          <w:b/>
          <w:szCs w:val="24"/>
        </w:rPr>
      </w:pPr>
      <w:r w:rsidRPr="006D0812">
        <w:t xml:space="preserve">Bude-li prodávající v prodlení s odevzdáním zboží, zavazuje se zaplatit kupujícímu smluvní pokutu ve výši </w:t>
      </w:r>
      <w:r w:rsidR="006014BF">
        <w:rPr>
          <w:b/>
        </w:rPr>
        <w:t>500</w:t>
      </w:r>
      <w:r w:rsidR="00E2514A" w:rsidRPr="00860E1C">
        <w:rPr>
          <w:b/>
        </w:rPr>
        <w:t>,-</w:t>
      </w:r>
      <w:r w:rsidR="00A4450D" w:rsidRPr="00860E1C">
        <w:rPr>
          <w:b/>
        </w:rPr>
        <w:t xml:space="preserve"> Kč</w:t>
      </w:r>
      <w:r w:rsidR="00A4450D">
        <w:t xml:space="preserve"> </w:t>
      </w:r>
      <w:r w:rsidRPr="006D0812">
        <w:t xml:space="preserve">za každý </w:t>
      </w:r>
      <w:r w:rsidR="007417F7">
        <w:t xml:space="preserve">započatý </w:t>
      </w:r>
      <w:r w:rsidRPr="006D0812">
        <w:t>den prodlení.</w:t>
      </w:r>
    </w:p>
    <w:p w14:paraId="1FD81C18" w14:textId="77777777" w:rsidR="007417F7" w:rsidRPr="007417F7" w:rsidRDefault="0003202D" w:rsidP="007417F7">
      <w:pPr>
        <w:pStyle w:val="ListNumber-ContractCzechRadio"/>
        <w:jc w:val="both"/>
        <w:rPr>
          <w:b/>
          <w:szCs w:val="24"/>
        </w:rPr>
      </w:pPr>
      <w:r w:rsidRPr="006D0812">
        <w:t>Bude-li prodávající v prodlení s</w:t>
      </w:r>
      <w:r>
        <w:t xml:space="preserve"> vyřízením reklamace </w:t>
      </w:r>
      <w:r w:rsidRPr="006D0812">
        <w:t xml:space="preserve">zboží, zavazuje se zaplatit kupujícímu smluvní pokutu </w:t>
      </w:r>
      <w:r w:rsidR="00A4450D" w:rsidRPr="00CF2EDD">
        <w:t xml:space="preserve">ve </w:t>
      </w:r>
      <w:r w:rsidR="00A4450D" w:rsidRPr="00BF05E5">
        <w:t>výši</w:t>
      </w:r>
      <w:r w:rsidR="00A4450D" w:rsidRPr="006014BF">
        <w:rPr>
          <w:b/>
        </w:rPr>
        <w:t xml:space="preserve"> </w:t>
      </w:r>
      <w:r w:rsidR="006014BF" w:rsidRPr="006014BF">
        <w:rPr>
          <w:b/>
        </w:rPr>
        <w:t>500</w:t>
      </w:r>
      <w:r w:rsidR="00E2514A" w:rsidRPr="00860E1C">
        <w:rPr>
          <w:b/>
        </w:rPr>
        <w:t>,-</w:t>
      </w:r>
      <w:r w:rsidR="00A4450D" w:rsidRPr="00860E1C">
        <w:rPr>
          <w:b/>
        </w:rPr>
        <w:t xml:space="preserve"> Kč</w:t>
      </w:r>
      <w:r w:rsidRPr="006D0812">
        <w:t xml:space="preserve"> za každý </w:t>
      </w:r>
      <w:r w:rsidR="003B5BE5">
        <w:t xml:space="preserve">jednotlivý případ a každý </w:t>
      </w:r>
      <w:r>
        <w:t xml:space="preserve">započatý </w:t>
      </w:r>
      <w:r w:rsidRPr="006D0812">
        <w:t>den prodlení.</w:t>
      </w:r>
    </w:p>
    <w:p w14:paraId="40BA859B" w14:textId="77777777" w:rsidR="00546A76" w:rsidRPr="00CF2EDD" w:rsidRDefault="0003202D" w:rsidP="00546A76">
      <w:pPr>
        <w:pStyle w:val="ListNumber-ContractCzechRadio"/>
        <w:jc w:val="both"/>
        <w:rPr>
          <w:b/>
          <w:szCs w:val="24"/>
        </w:rPr>
      </w:pPr>
      <w:r w:rsidRPr="00565B8F">
        <w:t xml:space="preserve">Bude-li </w:t>
      </w:r>
      <w:r>
        <w:t>kupující</w:t>
      </w:r>
      <w:r w:rsidRPr="00565B8F">
        <w:t xml:space="preserve"> v prodlení s</w:t>
      </w:r>
      <w:r>
        <w:t>e zaplacením ceny</w:t>
      </w:r>
      <w:r w:rsidR="00BE5D60">
        <w:t xml:space="preserve"> zboží</w:t>
      </w:r>
      <w:r w:rsidRPr="00565B8F">
        <w:t xml:space="preserve">, zavazuje se </w:t>
      </w:r>
      <w:r>
        <w:t>kupující</w:t>
      </w:r>
      <w:r w:rsidRPr="00565B8F">
        <w:t xml:space="preserve"> zaplatit </w:t>
      </w:r>
      <w:r>
        <w:t>prodávajícímu</w:t>
      </w:r>
      <w:r w:rsidRPr="00565B8F">
        <w:t xml:space="preserve"> smluvní </w:t>
      </w:r>
      <w:r w:rsidRPr="00CF2EDD">
        <w:t xml:space="preserve">pokutu ve </w:t>
      </w:r>
      <w:r w:rsidR="00EE76E0">
        <w:t xml:space="preserve">výši </w:t>
      </w:r>
      <w:r w:rsidR="00EE76E0" w:rsidRPr="00860E1C">
        <w:rPr>
          <w:b/>
        </w:rPr>
        <w:t xml:space="preserve">0,05 </w:t>
      </w:r>
      <w:r w:rsidRPr="00860E1C">
        <w:rPr>
          <w:b/>
        </w:rPr>
        <w:t>%</w:t>
      </w:r>
      <w:r w:rsidRPr="00BF05E5">
        <w:t xml:space="preserve"> z</w:t>
      </w:r>
      <w:r>
        <w:t xml:space="preserve"> dlužné částky </w:t>
      </w:r>
      <w:r w:rsidRPr="00CF2EDD">
        <w:t xml:space="preserve">za každý </w:t>
      </w:r>
      <w:r w:rsidR="007417F7">
        <w:t xml:space="preserve">započatý </w:t>
      </w:r>
      <w:r w:rsidRPr="00CF2EDD">
        <w:t xml:space="preserve">den prodlení. </w:t>
      </w:r>
    </w:p>
    <w:p w14:paraId="4EA470B0" w14:textId="77777777" w:rsidR="00E966D0" w:rsidRPr="00E966D0" w:rsidRDefault="0003202D" w:rsidP="00860E1C">
      <w:pPr>
        <w:pStyle w:val="ListNumber-ContractCzechRadio"/>
        <w:jc w:val="both"/>
      </w:pPr>
      <w:r>
        <w:t xml:space="preserve">Smluvní pokuty jsou splatné ve lhůtě </w:t>
      </w:r>
      <w:r w:rsidR="00534898">
        <w:t>15</w:t>
      </w:r>
      <w:r>
        <w:t xml:space="preserve"> dnů od </w:t>
      </w:r>
      <w:r w:rsidR="009E79F9">
        <w:t>data doručení písemné výzvy k jejich</w:t>
      </w:r>
      <w:r>
        <w:t xml:space="preserve"> </w:t>
      </w:r>
      <w:r w:rsidR="003F25A3">
        <w:t>úhradě</w:t>
      </w:r>
      <w:r>
        <w:t xml:space="preserve"> druhé smluvní straně.</w:t>
      </w:r>
    </w:p>
    <w:p w14:paraId="1583E090" w14:textId="77777777" w:rsidR="00E966D0" w:rsidRPr="00860E1C" w:rsidRDefault="0003202D" w:rsidP="00860E1C">
      <w:pPr>
        <w:pStyle w:val="ListNumber-ContractCzechRadio"/>
        <w:jc w:val="both"/>
        <w:rPr>
          <w:b/>
        </w:rPr>
      </w:pPr>
      <w:r>
        <w:t xml:space="preserve">Uplatněním nároku na smluvní pokutu či jejím uhrazením nezaniká právo </w:t>
      </w:r>
      <w:r w:rsidR="000F7B50">
        <w:t>kupujícího</w:t>
      </w:r>
      <w:r>
        <w:t xml:space="preserve"> na náhradu škody v plné výši, vznikla-li škoda z téhož právního důvodu, pro který je požadována úhrada smluvní pokuty.</w:t>
      </w:r>
      <w:r w:rsidRPr="002663BF">
        <w:t xml:space="preserve"> </w:t>
      </w:r>
      <w:r>
        <w:t xml:space="preserve">Nárok </w:t>
      </w:r>
      <w:r w:rsidR="000F7B50">
        <w:t>kupujícího</w:t>
      </w:r>
      <w:r>
        <w:t xml:space="preserve"> na náhradu škody se uplatněním smluvní pokuty nesnižuje.</w:t>
      </w:r>
    </w:p>
    <w:p w14:paraId="7F4AB8DE" w14:textId="77777777" w:rsidR="00BE6AFE" w:rsidRPr="00BE6AFE" w:rsidRDefault="0003202D" w:rsidP="00860E1C">
      <w:pPr>
        <w:pStyle w:val="ListNumber-ContractCzechRadio"/>
        <w:jc w:val="both"/>
      </w:pPr>
      <w:r w:rsidRPr="00860E1C">
        <w:t xml:space="preserve">V případě, kdy </w:t>
      </w:r>
      <w:r w:rsidR="005D39D9">
        <w:t>by</w:t>
      </w:r>
      <w:r w:rsidRPr="00860E1C">
        <w:t xml:space="preserve"> nesplnění některé povinnosti dle této smlouvy, pro kterou je stanovena smluvní pokuta, </w:t>
      </w:r>
      <w:r w:rsidR="005D39D9">
        <w:t xml:space="preserve">bylo </w:t>
      </w:r>
      <w:r w:rsidRPr="00860E1C">
        <w:t xml:space="preserve">prokazatelně způsobeno </w:t>
      </w:r>
      <w:r w:rsidR="00F025F7">
        <w:t>mimořádnou nepředvídatelnou a nepřekonatelnou překážkou vzniklou</w:t>
      </w:r>
      <w:r w:rsidR="00F025F7" w:rsidRPr="00F025F7">
        <w:t xml:space="preserve"> nezávisle na vůli</w:t>
      </w:r>
      <w:r w:rsidR="00F025F7">
        <w:t xml:space="preserve"> smluvní strany</w:t>
      </w:r>
      <w:r w:rsidRPr="00860E1C">
        <w:t>, není smluvní strana, která tuto smluvní povinnost nesplnila povinna k úhradě smluvní pokuty</w:t>
      </w:r>
      <w:r w:rsidR="00B53DC3">
        <w:t>, která se k takové smluvní povinnosti vztahuje</w:t>
      </w:r>
      <w:r w:rsidRPr="00860E1C">
        <w:t xml:space="preserve">. </w:t>
      </w:r>
      <w:r w:rsidR="007B75B6">
        <w:t>O vzniku takové překážky je smluvní strana povinna bez zbytečného odkladu písemně informovat druhou smluvní stranu</w:t>
      </w:r>
      <w:r w:rsidR="003B5BE5">
        <w:t>,</w:t>
      </w:r>
      <w:r w:rsidR="003B5BE5" w:rsidRPr="003B5BE5">
        <w:t xml:space="preserve"> </w:t>
      </w:r>
      <w:r w:rsidR="003B5BE5">
        <w:t xml:space="preserve">v opačném případě </w:t>
      </w:r>
      <w:r w:rsidR="002C2293">
        <w:t>zůstává</w:t>
      </w:r>
      <w:r w:rsidR="003B5BE5">
        <w:t xml:space="preserve"> nárok druhé smluvní strany na úhradu smluvní pokuty zachován</w:t>
      </w:r>
      <w:r w:rsidR="007B75B6">
        <w:t>.</w:t>
      </w:r>
    </w:p>
    <w:p w14:paraId="70A32491" w14:textId="77777777" w:rsidR="00A4450D" w:rsidRDefault="0003202D" w:rsidP="00A11BC0">
      <w:pPr>
        <w:pStyle w:val="Heading-Number-ContractCzechRadio"/>
      </w:pPr>
      <w:r>
        <w:t>Zánik smlouvy</w:t>
      </w:r>
    </w:p>
    <w:p w14:paraId="3DBEBBB2" w14:textId="77777777" w:rsidR="009A79CD" w:rsidRPr="00D73EC2" w:rsidRDefault="0003202D" w:rsidP="009A79CD">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 xml:space="preserve">odstoupením. </w:t>
      </w:r>
    </w:p>
    <w:p w14:paraId="59338097" w14:textId="77777777" w:rsidR="009A79CD" w:rsidRDefault="0003202D" w:rsidP="009A79CD">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27D91466" w14:textId="77777777" w:rsidR="009A79CD" w:rsidRPr="009A79CD" w:rsidRDefault="0003202D" w:rsidP="00860E1C">
      <w:pPr>
        <w:pStyle w:val="ListNumber-ContractCzechRadio"/>
        <w:jc w:val="both"/>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4DF043FA" w14:textId="77777777" w:rsidR="00A4450D" w:rsidRPr="002354C7" w:rsidRDefault="0003202D" w:rsidP="00A4450D">
      <w:pPr>
        <w:pStyle w:val="ListNumber-ContractCzechRadio"/>
      </w:pPr>
      <w:r w:rsidRPr="002354C7">
        <w:t>Kupující je oprávněn od této smlouvy odstoupit</w:t>
      </w:r>
      <w:r w:rsidR="00F303A2" w:rsidRPr="002354C7">
        <w:t xml:space="preserve"> zejména</w:t>
      </w:r>
      <w:r w:rsidRPr="002354C7">
        <w:t xml:space="preserve">: </w:t>
      </w:r>
    </w:p>
    <w:p w14:paraId="156CAD22" w14:textId="77777777" w:rsidR="00A4450D" w:rsidRPr="002354C7" w:rsidRDefault="0003202D" w:rsidP="00A4450D">
      <w:pPr>
        <w:pStyle w:val="ListLetter-ContractCzechRadio"/>
        <w:jc w:val="both"/>
      </w:pPr>
      <w:r w:rsidRPr="002354C7">
        <w:t xml:space="preserve">v případě prodlení prodávajícího s odevzdáním zboží nebo jeho části o více než 30 dní; </w:t>
      </w:r>
    </w:p>
    <w:p w14:paraId="053AA6A1" w14:textId="77777777" w:rsidR="00A4450D" w:rsidRPr="002354C7" w:rsidRDefault="0003202D" w:rsidP="00A4450D">
      <w:pPr>
        <w:pStyle w:val="ListLetter-ContractCzechRadio"/>
        <w:jc w:val="both"/>
      </w:pPr>
      <w:r w:rsidRPr="002354C7">
        <w:rPr>
          <w:rFonts w:eastAsia="Times New Roman" w:cs="Arial"/>
          <w:bCs/>
          <w:kern w:val="32"/>
          <w:szCs w:val="20"/>
        </w:rPr>
        <w:lastRenderedPageBreak/>
        <w:t>v případě prodlení s odstraněním vady zboží o více než 10 dní nebo v případě opakovaného (alespoň třikrát po dobu záruční doby) prodlení s odstraněním vady o více než 5 dní;</w:t>
      </w:r>
    </w:p>
    <w:p w14:paraId="36172796" w14:textId="77777777" w:rsidR="00A4450D" w:rsidRPr="002354C7" w:rsidRDefault="0003202D" w:rsidP="00A4450D">
      <w:pPr>
        <w:pStyle w:val="ListLetter-ContractCzechRadio"/>
        <w:jc w:val="both"/>
      </w:pPr>
      <w:r w:rsidRPr="002354C7">
        <w:t xml:space="preserve">v případě, že se u více jak 5 % kusů zboží projeví vady; </w:t>
      </w:r>
    </w:p>
    <w:p w14:paraId="315668B4" w14:textId="77777777" w:rsidR="00A4450D" w:rsidRPr="002354C7" w:rsidRDefault="0003202D" w:rsidP="00A4450D">
      <w:pPr>
        <w:pStyle w:val="ListLetter-ContractCzechRadio"/>
        <w:jc w:val="both"/>
      </w:pPr>
      <w:r w:rsidRPr="002354C7">
        <w:t xml:space="preserve">je-li to stanoveno touto smlouvou. </w:t>
      </w:r>
    </w:p>
    <w:p w14:paraId="5AFB989B" w14:textId="77777777" w:rsidR="00A4450D" w:rsidRPr="002638B5" w:rsidRDefault="0003202D" w:rsidP="00860E1C">
      <w:pPr>
        <w:pStyle w:val="ListNumber-ContractCzechRadio"/>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00F303A2">
        <w:rPr>
          <w:rFonts w:eastAsia="Times New Roman" w:cs="Arial"/>
          <w:bCs/>
          <w:kern w:val="32"/>
          <w:szCs w:val="20"/>
        </w:rPr>
        <w:t>,</w:t>
      </w:r>
      <w:r w:rsidR="00F303A2" w:rsidRPr="00F303A2">
        <w:rPr>
          <w:rFonts w:eastAsia="Times New Roman" w:cs="Arial"/>
          <w:bCs/>
          <w:kern w:val="32"/>
          <w:szCs w:val="20"/>
        </w:rPr>
        <w:t xml:space="preserve"> </w:t>
      </w:r>
      <w:r w:rsidR="00F303A2">
        <w:rPr>
          <w:rFonts w:eastAsia="Times New Roman" w:cs="Arial"/>
          <w:bCs/>
          <w:kern w:val="32"/>
          <w:szCs w:val="20"/>
        </w:rPr>
        <w:t>příp. později, pokud je tak v odstoupení uvedeno</w:t>
      </w:r>
      <w:r w:rsidRPr="006D0812">
        <w:rPr>
          <w:rFonts w:eastAsia="Times New Roman" w:cs="Arial"/>
          <w:bCs/>
          <w:kern w:val="32"/>
          <w:szCs w:val="20"/>
        </w:rPr>
        <w:t>.</w:t>
      </w:r>
    </w:p>
    <w:p w14:paraId="011A5CA3" w14:textId="77777777" w:rsidR="00A11BC0" w:rsidRPr="006D0812" w:rsidRDefault="0003202D" w:rsidP="00A11BC0">
      <w:pPr>
        <w:pStyle w:val="Heading-Number-ContractCzechRadio"/>
      </w:pPr>
      <w:r w:rsidRPr="006D0812">
        <w:t>Závěrečná ustanovení</w:t>
      </w:r>
    </w:p>
    <w:p w14:paraId="6B608306" w14:textId="77777777" w:rsidR="00C42714" w:rsidRPr="006D0812" w:rsidRDefault="0003202D" w:rsidP="00C42714">
      <w:pPr>
        <w:pStyle w:val="ListNumber-ContractCzechRadio"/>
        <w:jc w:val="both"/>
      </w:pPr>
      <w:r w:rsidRPr="006D0812">
        <w:t>Tato smlouva nabývá platnosti dnem jejího podpisu oběma smluvními stranami</w:t>
      </w:r>
      <w:r w:rsidRPr="00600C6A">
        <w:t xml:space="preserve"> </w:t>
      </w:r>
      <w:r w:rsidRPr="006D0812">
        <w:t>a účinnosti</w:t>
      </w:r>
      <w:r>
        <w:t xml:space="preserve"> dnem </w:t>
      </w:r>
      <w:r w:rsidR="00107251">
        <w:t xml:space="preserve">jejího </w:t>
      </w:r>
      <w:r>
        <w:t xml:space="preserve">uveřejnění v </w:t>
      </w:r>
      <w:r>
        <w:rPr>
          <w:rFonts w:cs="Arial"/>
          <w:szCs w:val="20"/>
        </w:rPr>
        <w:t>registru smluv v souladu se zákonem č. 340/2015 Sb., o zvláštních podmínkách účinnosti některých smluv, uveřejňování těchto smluv a o registru smluv (zákon o registru smluv), v</w:t>
      </w:r>
      <w:r w:rsidR="00EE76E0">
        <w:rPr>
          <w:rFonts w:cs="Arial"/>
          <w:szCs w:val="20"/>
        </w:rPr>
        <w:t>e</w:t>
      </w:r>
      <w:r>
        <w:rPr>
          <w:rFonts w:cs="Arial"/>
          <w:szCs w:val="20"/>
        </w:rPr>
        <w:t xml:space="preserve"> znění</w:t>
      </w:r>
      <w:r w:rsidR="00EE76E0">
        <w:rPr>
          <w:rFonts w:cs="Arial"/>
          <w:szCs w:val="20"/>
        </w:rPr>
        <w:t xml:space="preserve"> pozdějších předpisů</w:t>
      </w:r>
      <w:r>
        <w:rPr>
          <w:rFonts w:cs="Arial"/>
          <w:szCs w:val="20"/>
        </w:rPr>
        <w:t>.</w:t>
      </w:r>
    </w:p>
    <w:p w14:paraId="708F64A7" w14:textId="77777777" w:rsidR="00043DF0" w:rsidRPr="006D0812" w:rsidRDefault="0003202D" w:rsidP="00010ADE">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 xml:space="preserve">neupravená se řídí </w:t>
      </w:r>
      <w:r w:rsidR="009F0F32">
        <w:rPr>
          <w:rFonts w:eastAsia="Times New Roman" w:cs="Arial"/>
          <w:bCs/>
          <w:kern w:val="32"/>
          <w:szCs w:val="20"/>
        </w:rPr>
        <w:t>zejména</w:t>
      </w:r>
      <w:r>
        <w:rPr>
          <w:rFonts w:eastAsia="Times New Roman" w:cs="Arial"/>
          <w:bCs/>
          <w:kern w:val="32"/>
          <w:szCs w:val="20"/>
        </w:rPr>
        <w:t xml:space="preserve"> </w:t>
      </w:r>
      <w:r w:rsidRPr="006D0812">
        <w:rPr>
          <w:rFonts w:eastAsia="Times New Roman" w:cs="Arial"/>
          <w:bCs/>
          <w:kern w:val="32"/>
          <w:szCs w:val="20"/>
        </w:rPr>
        <w:t xml:space="preserve">příslušnými ustanoveními </w:t>
      </w:r>
      <w:r>
        <w:rPr>
          <w:rFonts w:eastAsia="Times New Roman" w:cs="Arial"/>
          <w:bCs/>
          <w:kern w:val="32"/>
          <w:szCs w:val="20"/>
        </w:rPr>
        <w:t>OZ</w:t>
      </w:r>
      <w:r w:rsidRPr="006D0812">
        <w:rPr>
          <w:rFonts w:eastAsia="Times New Roman" w:cs="Arial"/>
          <w:bCs/>
          <w:kern w:val="32"/>
          <w:szCs w:val="20"/>
        </w:rPr>
        <w:t>.</w:t>
      </w:r>
    </w:p>
    <w:p w14:paraId="48156091" w14:textId="77777777" w:rsidR="00F36299" w:rsidRPr="006D0812" w:rsidRDefault="0003202D" w:rsidP="00D72E7D">
      <w:pPr>
        <w:pStyle w:val="ListNumber-ContractCzechRadio"/>
        <w:jc w:val="both"/>
      </w:pPr>
      <w:r w:rsidRPr="006D0812">
        <w:t>Tato smlouva je vyhotovena ve třech stejnopisech s platností originálu, z</w:t>
      </w:r>
      <w:r w:rsidR="0034474B">
        <w:t> </w:t>
      </w:r>
      <w:r w:rsidRPr="006D0812">
        <w:t>nichž</w:t>
      </w:r>
      <w:r w:rsidR="0034474B">
        <w:t xml:space="preserve"> dva obdrží</w:t>
      </w:r>
      <w:r w:rsidRPr="006D0812">
        <w:t xml:space="preserve"> kupující a</w:t>
      </w:r>
      <w:r w:rsidR="0034474B">
        <w:t xml:space="preserve"> jeden</w:t>
      </w:r>
      <w:r w:rsidRPr="006D0812">
        <w:t xml:space="preserve"> prodávající</w:t>
      </w:r>
      <w:r w:rsidR="00107251">
        <w:t xml:space="preserve">. V případě, že bude smlouva uzavřena na dálku za využití elektronických prostředků, zašle </w:t>
      </w:r>
      <w:r w:rsidR="009F0F32">
        <w:t>smluvní strana, je</w:t>
      </w:r>
      <w:r w:rsidR="00D701E1">
        <w:t>n</w:t>
      </w:r>
      <w:r w:rsidR="009F0F32">
        <w:t xml:space="preserve">ž smlouvu podepisuje jako </w:t>
      </w:r>
      <w:r w:rsidR="00107251">
        <w:t>poslední</w:t>
      </w:r>
      <w:r w:rsidR="009F0F32">
        <w:t>,</w:t>
      </w:r>
      <w:r w:rsidR="00107251">
        <w:t xml:space="preserve"> jeden originál smlouvy spolu s jejími přílohami druhé smluvní straně.</w:t>
      </w:r>
    </w:p>
    <w:p w14:paraId="772664ED" w14:textId="77777777" w:rsidR="00043DF0" w:rsidRPr="006D0812" w:rsidRDefault="0003202D" w:rsidP="00010ADE">
      <w:pPr>
        <w:pStyle w:val="ListNumber-ContractCzechRadio"/>
        <w:jc w:val="both"/>
      </w:pPr>
      <w:r w:rsidRPr="006D0812">
        <w:rPr>
          <w:rFonts w:cs="Arial"/>
          <w:szCs w:val="20"/>
        </w:rPr>
        <w:t>Pro případ sporu vzniklého mezi smluvními stranami se v souladu s ustanovením § 89a zákona č. 99/1963 Sb., občanský soudní řád</w:t>
      </w:r>
      <w:r w:rsidR="00856B46">
        <w:rPr>
          <w:rFonts w:cs="Arial"/>
          <w:szCs w:val="20"/>
        </w:rPr>
        <w:t>, ve znění pozdějších předpisů,</w:t>
      </w:r>
      <w:r w:rsidRPr="006D0812">
        <w:rPr>
          <w:rFonts w:cs="Arial"/>
          <w:szCs w:val="20"/>
        </w:rPr>
        <w:t xml:space="preserve"> sjednává jako místně příslušný </w:t>
      </w:r>
      <w:r w:rsidR="00856B46">
        <w:rPr>
          <w:rFonts w:cs="Arial"/>
          <w:szCs w:val="20"/>
        </w:rPr>
        <w:t xml:space="preserve">soud </w:t>
      </w:r>
      <w:r w:rsidRPr="006D0812">
        <w:rPr>
          <w:rFonts w:cs="Arial"/>
          <w:szCs w:val="20"/>
        </w:rPr>
        <w:t xml:space="preserve">obecný soud </w:t>
      </w:r>
      <w:r w:rsidRPr="006D0812">
        <w:t>podle sídla kupujícího.</w:t>
      </w:r>
    </w:p>
    <w:p w14:paraId="16FAD887" w14:textId="77777777" w:rsidR="00A820DE" w:rsidRDefault="0003202D" w:rsidP="00A820DE">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w:t>
      </w:r>
      <w:r w:rsidR="00BE6AFE">
        <w:t xml:space="preserve">smluvní </w:t>
      </w:r>
      <w:r w:rsidRPr="002932DA">
        <w:t xml:space="preserve">strany vypořádají. </w:t>
      </w:r>
      <w:r>
        <w:t xml:space="preserve">Tímto smluvní strany přebírají ve smyslu ustanovení § 1765 a násl. </w:t>
      </w:r>
      <w:r w:rsidR="00856B46">
        <w:t xml:space="preserve">OZ </w:t>
      </w:r>
      <w:r w:rsidRPr="002932DA">
        <w:t>nebezpečí změny okolností</w:t>
      </w:r>
      <w:r>
        <w:t>.</w:t>
      </w:r>
    </w:p>
    <w:p w14:paraId="30517368" w14:textId="77777777" w:rsidR="00BE6222" w:rsidRPr="00A1527D" w:rsidRDefault="0003202D" w:rsidP="00010ADE">
      <w:pPr>
        <w:pStyle w:val="ListNumber-ContractCzechRadio"/>
        <w:jc w:val="both"/>
      </w:pPr>
      <w:r w:rsidRPr="006D0812">
        <w:t xml:space="preserve">Smluvní strany tímto výslovně uvádí, že tato smlouva je závazná až okamžikem jejího </w:t>
      </w:r>
      <w:r w:rsidRPr="00A1527D">
        <w:t>podepsání oběma smluvními stranami</w:t>
      </w:r>
      <w:r w:rsidR="00670762" w:rsidRPr="00A1527D">
        <w:t>. Prodávající</w:t>
      </w:r>
      <w:r w:rsidRPr="00A1527D">
        <w:t xml:space="preserve"> tímto bere na vědomí, že v důsledku specifického organizačního uspořádání kupujícího smluvní strany vylučují pravidla dle ustanovení § 1728 a 17</w:t>
      </w:r>
      <w:r w:rsidR="0001088A" w:rsidRPr="00A1527D">
        <w:t>29</w:t>
      </w:r>
      <w:r w:rsidRPr="00A1527D">
        <w:t xml:space="preserve"> OZ o předsmluvní odpovědnosti a prodávající nemá právo ve smyslu § 2910 </w:t>
      </w:r>
      <w:r w:rsidR="00856B46" w:rsidRPr="00A1527D">
        <w:t xml:space="preserve">OZ </w:t>
      </w:r>
      <w:r w:rsidRPr="00A1527D">
        <w:t>po kupujícím požadovat při neuzavření smlouvy náhradu škody.</w:t>
      </w:r>
    </w:p>
    <w:p w14:paraId="3FC537BF" w14:textId="77777777" w:rsidR="00E17BAD" w:rsidRPr="00A1527D" w:rsidRDefault="0003202D" w:rsidP="00E17BAD">
      <w:pPr>
        <w:pStyle w:val="ListNumber-ContractCzechRadio"/>
        <w:jc w:val="both"/>
      </w:pPr>
      <w:r w:rsidRPr="00A1527D">
        <w:t xml:space="preserve">Prodávající bere na vědomí, že kupující je jako zadavatel veřejné zakázky oprávněn v souladu s § 219 </w:t>
      </w:r>
      <w:r w:rsidR="00BE6AFE">
        <w:t>zákona č. 134/2016 Sb., o zadávání veřejných zakázek, ve znění pozdějších předpisů,</w:t>
      </w:r>
      <w:r w:rsidR="00BE6AFE" w:rsidRPr="00A1527D">
        <w:t xml:space="preserve"> </w:t>
      </w:r>
      <w:r w:rsidRPr="00A1527D">
        <w:t xml:space="preserve">uveřejnit na profilu zadavatele tuto smlouvu včetně </w:t>
      </w:r>
      <w:r w:rsidR="00BE6AFE">
        <w:t xml:space="preserve">jejích příloh, </w:t>
      </w:r>
      <w:r w:rsidRPr="00A1527D">
        <w:t>všech jejích změn a dodatků</w:t>
      </w:r>
      <w:r w:rsidR="00BE6AFE">
        <w:t xml:space="preserve"> a</w:t>
      </w:r>
      <w:r w:rsidRPr="00A1527D">
        <w:t xml:space="preserve"> výši skutečně uhrazené ceny za plnění veřejné zakázky.</w:t>
      </w:r>
    </w:p>
    <w:p w14:paraId="0BF8617F" w14:textId="77777777" w:rsidR="00856B46" w:rsidRDefault="0003202D" w:rsidP="00860E1C">
      <w:pPr>
        <w:pStyle w:val="ListNumber-ContractCzechRadio"/>
        <w:spacing w:after="0"/>
        <w:jc w:val="both"/>
        <w:rPr>
          <w:rFonts w:cs="Arial"/>
          <w:szCs w:val="20"/>
        </w:rPr>
      </w:pPr>
      <w:r w:rsidRPr="008D7C03">
        <w:rPr>
          <w:rFonts w:cs="Arial"/>
          <w:szCs w:val="20"/>
        </w:rPr>
        <w:t xml:space="preserve">Tato smlouva včetně jejích příloh a případných změn bude uveřejněna </w:t>
      </w:r>
      <w:r w:rsidR="007417F7">
        <w:rPr>
          <w:rFonts w:cs="Arial"/>
          <w:szCs w:val="20"/>
        </w:rPr>
        <w:t xml:space="preserve">kupujícím </w:t>
      </w:r>
      <w:r w:rsidRPr="007417F7">
        <w:rPr>
          <w:rFonts w:cs="Arial"/>
          <w:szCs w:val="20"/>
        </w:rPr>
        <w:t xml:space="preserve">v registru smluv v souladu se zákonem </w:t>
      </w:r>
      <w:r w:rsidR="008A5951">
        <w:rPr>
          <w:rFonts w:cs="Arial"/>
          <w:szCs w:val="20"/>
        </w:rPr>
        <w:t xml:space="preserve">o </w:t>
      </w:r>
      <w:r w:rsidRPr="007417F7">
        <w:rPr>
          <w:rFonts w:cs="Arial"/>
          <w:szCs w:val="20"/>
        </w:rPr>
        <w:t xml:space="preserve">registru smluv. Pokud smlouvu uveřejní v registru smluv prodávající, zašle </w:t>
      </w:r>
      <w:r w:rsidR="007417F7">
        <w:rPr>
          <w:rFonts w:cs="Arial"/>
          <w:szCs w:val="20"/>
        </w:rPr>
        <w:t>kupujícímu</w:t>
      </w:r>
      <w:r w:rsidRPr="007417F7">
        <w:rPr>
          <w:rFonts w:cs="Arial"/>
          <w:szCs w:val="20"/>
        </w:rPr>
        <w:t xml:space="preserve"> potvrzení o uveřejnění této smlouvy bez zbytečného odkladu. Tento </w:t>
      </w:r>
      <w:r w:rsidR="008D7C03" w:rsidRPr="007417F7">
        <w:rPr>
          <w:rFonts w:cs="Arial"/>
          <w:szCs w:val="20"/>
        </w:rPr>
        <w:t>odstavec</w:t>
      </w:r>
      <w:r w:rsidRPr="007417F7">
        <w:rPr>
          <w:rFonts w:cs="Arial"/>
          <w:szCs w:val="20"/>
        </w:rPr>
        <w:t xml:space="preserve"> je samostatnou dohodou smluvních stran oddělitelnou od ostatních ustanovení smlouvy.</w:t>
      </w:r>
    </w:p>
    <w:p w14:paraId="52C10713" w14:textId="77777777" w:rsidR="006014BF" w:rsidRPr="00860E1C" w:rsidRDefault="006014BF" w:rsidP="006014BF">
      <w:pPr>
        <w:pStyle w:val="ListNumber-ContractCzechRadio"/>
        <w:numPr>
          <w:ilvl w:val="0"/>
          <w:numId w:val="0"/>
        </w:numPr>
        <w:spacing w:after="0"/>
        <w:ind w:left="312"/>
        <w:jc w:val="both"/>
        <w:rPr>
          <w:rFonts w:cs="Arial"/>
          <w:szCs w:val="20"/>
        </w:rPr>
      </w:pPr>
    </w:p>
    <w:p w14:paraId="523937BF" w14:textId="77777777" w:rsidR="00BE6AFE" w:rsidRDefault="0003202D" w:rsidP="00860E1C">
      <w:pPr>
        <w:pStyle w:val="ListNumber-ContractCzechRadio"/>
        <w:jc w:val="both"/>
      </w:pPr>
      <w:r w:rsidRPr="00BE6AFE">
        <w:lastRenderedPageBreak/>
        <w:t>Smluvní strany prohlašují, že se seznámily s obsahem této smlouvy, kterou uzavírají na základě své pravé, vážné a svobodné vůle, nikoliv v tísni anebo za nápadně nevýhodných podmínek, což stvrzují svými podpisy.</w:t>
      </w:r>
    </w:p>
    <w:p w14:paraId="781C7E0A" w14:textId="77777777" w:rsidR="00043DF0" w:rsidRPr="006D0812" w:rsidRDefault="0003202D" w:rsidP="00043DF0">
      <w:pPr>
        <w:pStyle w:val="ListNumber-ContractCzechRadio"/>
      </w:pPr>
      <w:r w:rsidRPr="006D0812">
        <w:t>Nedílnou součástí této smlouvy je její:</w:t>
      </w:r>
    </w:p>
    <w:p w14:paraId="781C35CC" w14:textId="77777777" w:rsidR="00043DF0" w:rsidRPr="006D0812" w:rsidRDefault="0003202D" w:rsidP="0006458B">
      <w:pPr>
        <w:pStyle w:val="Heading-Number-ContractCzechRadio"/>
        <w:numPr>
          <w:ilvl w:val="0"/>
          <w:numId w:val="0"/>
        </w:numPr>
        <w:ind w:left="312"/>
        <w:jc w:val="left"/>
        <w:rPr>
          <w:b w:val="0"/>
        </w:rPr>
      </w:pPr>
      <w:r w:rsidRPr="006D0812">
        <w:rPr>
          <w:b w:val="0"/>
        </w:rPr>
        <w:t>Příloha</w:t>
      </w:r>
      <w:r w:rsidR="0034474B">
        <w:rPr>
          <w:b w:val="0"/>
        </w:rPr>
        <w:t xml:space="preserve"> č. </w:t>
      </w:r>
      <w:r w:rsidR="006014BF">
        <w:rPr>
          <w:b w:val="0"/>
        </w:rPr>
        <w:t>1</w:t>
      </w:r>
      <w:r w:rsidR="0006458B">
        <w:rPr>
          <w:b w:val="0"/>
        </w:rPr>
        <w:t xml:space="preserve"> </w:t>
      </w:r>
      <w:r w:rsidR="00A1683F">
        <w:rPr>
          <w:b w:val="0"/>
        </w:rPr>
        <w:t xml:space="preserve">– </w:t>
      </w:r>
      <w:r w:rsidRPr="006D0812">
        <w:rPr>
          <w:b w:val="0"/>
        </w:rPr>
        <w:t>Specifikace zboží</w:t>
      </w:r>
      <w:r w:rsidR="00EE76E0">
        <w:rPr>
          <w:b w:val="0"/>
        </w:rPr>
        <w:t xml:space="preserve"> a ceny</w:t>
      </w:r>
      <w:r w:rsidR="007417F7">
        <w:rPr>
          <w:b w:val="0"/>
        </w:rPr>
        <w:t>;</w:t>
      </w:r>
    </w:p>
    <w:p w14:paraId="1D66BB3E" w14:textId="6826AE4C" w:rsidR="008D7C03" w:rsidRDefault="0003202D" w:rsidP="00E53743">
      <w:pPr>
        <w:pStyle w:val="ListNumber-ContractCzechRadio"/>
        <w:numPr>
          <w:ilvl w:val="0"/>
          <w:numId w:val="0"/>
        </w:numPr>
        <w:ind w:left="312"/>
      </w:pPr>
      <w:r>
        <w:t>Příloha č.</w:t>
      </w:r>
      <w:r w:rsidR="00CD15D4">
        <w:t xml:space="preserve"> </w:t>
      </w:r>
      <w:r w:rsidR="000D7F23">
        <w:t>2</w:t>
      </w:r>
      <w:r>
        <w:t xml:space="preserve"> – </w:t>
      </w:r>
      <w:r w:rsidRPr="004545D6">
        <w:t>Podmínky provádění činností externích osob v objektech ČRo</w:t>
      </w:r>
      <w:r>
        <w:t>.</w:t>
      </w:r>
    </w:p>
    <w:p w14:paraId="092A073A" w14:textId="77777777" w:rsidR="008D7C03" w:rsidRPr="006D0812"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6A288F" w14:paraId="1E7C8392" w14:textId="77777777" w:rsidTr="008D7C03">
        <w:trPr>
          <w:jc w:val="center"/>
        </w:trPr>
        <w:tc>
          <w:tcPr>
            <w:tcW w:w="3974" w:type="dxa"/>
          </w:tcPr>
          <w:p w14:paraId="2C63FD69" w14:textId="77777777" w:rsidR="008D7C03" w:rsidRPr="006D0812" w:rsidRDefault="0003202D"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Pr="006D0812">
              <w:t xml:space="preserve"> dne </w:t>
            </w:r>
            <w:r w:rsidRPr="007905AF">
              <w:rPr>
                <w:rFonts w:cs="Arial"/>
                <w:szCs w:val="20"/>
              </w:rPr>
              <w:t>[</w:t>
            </w:r>
            <w:r w:rsidRPr="007905AF">
              <w:rPr>
                <w:rFonts w:cs="Arial"/>
                <w:szCs w:val="20"/>
                <w:highlight w:val="yellow"/>
              </w:rPr>
              <w:t>DOPLNIT</w:t>
            </w:r>
            <w:r w:rsidRPr="007905AF">
              <w:rPr>
                <w:rFonts w:cs="Arial"/>
                <w:szCs w:val="20"/>
              </w:rPr>
              <w:t>]</w:t>
            </w:r>
          </w:p>
        </w:tc>
        <w:tc>
          <w:tcPr>
            <w:tcW w:w="3964" w:type="dxa"/>
          </w:tcPr>
          <w:p w14:paraId="12FD679C" w14:textId="77777777" w:rsidR="008D7C03" w:rsidRPr="006D0812" w:rsidRDefault="0003202D"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007417F7">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6A288F" w14:paraId="3B002FFD" w14:textId="77777777" w:rsidTr="008D7C03">
        <w:trPr>
          <w:jc w:val="center"/>
        </w:trPr>
        <w:tc>
          <w:tcPr>
            <w:tcW w:w="3974" w:type="dxa"/>
          </w:tcPr>
          <w:p w14:paraId="29D03ED9" w14:textId="77777777" w:rsidR="008D7C03" w:rsidRDefault="0003202D"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kupujícího</w:t>
            </w:r>
          </w:p>
          <w:p w14:paraId="3507D743" w14:textId="77777777" w:rsidR="008D7C03" w:rsidRPr="008D7C03" w:rsidRDefault="0003202D"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08D9E34F" w14:textId="77777777" w:rsidR="008D7C03" w:rsidRPr="006D0812" w:rsidRDefault="0003202D"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c>
          <w:tcPr>
            <w:tcW w:w="3964" w:type="dxa"/>
          </w:tcPr>
          <w:p w14:paraId="29F2097E" w14:textId="77777777" w:rsidR="008D7C03" w:rsidRDefault="0003202D"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rodávajícího</w:t>
            </w:r>
          </w:p>
          <w:p w14:paraId="4562FEAA" w14:textId="77777777" w:rsidR="008D7C03" w:rsidRPr="008D7C03" w:rsidRDefault="0003202D"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01D09C13" w14:textId="77777777" w:rsidR="008D7C03" w:rsidRPr="00DD5D11" w:rsidRDefault="0003202D"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14:paraId="113DC166" w14:textId="77777777" w:rsidR="00F6014B" w:rsidRPr="006D0812" w:rsidRDefault="00F6014B" w:rsidP="00881C56"/>
    <w:p w14:paraId="09313149" w14:textId="77777777" w:rsidR="00546A76" w:rsidRPr="008D7C03" w:rsidRDefault="0003202D" w:rsidP="008D7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14:paraId="3F3C7F15" w14:textId="77777777" w:rsidR="00546A76" w:rsidRDefault="00546A76" w:rsidP="0006458B">
      <w:pPr>
        <w:pStyle w:val="SubjectName-ContractCzechRadio"/>
        <w:jc w:val="center"/>
      </w:pPr>
    </w:p>
    <w:p w14:paraId="0EE42000" w14:textId="77777777" w:rsidR="006014BF" w:rsidRPr="006D0812" w:rsidRDefault="0003202D" w:rsidP="00605CB8">
      <w:pPr>
        <w:pStyle w:val="SubjectName-ContractCzechRadio"/>
        <w:jc w:val="center"/>
      </w:pPr>
      <w:r w:rsidRPr="006D0812">
        <w:t>PŘÍLOHA</w:t>
      </w:r>
      <w:r>
        <w:t xml:space="preserve"> č. 1 – SPECIFIKACE ZBOŽÍ A CENY</w:t>
      </w:r>
    </w:p>
    <w:p w14:paraId="60AC4B88" w14:textId="77777777" w:rsidR="006014BF" w:rsidRDefault="006014BF" w:rsidP="0006458B">
      <w:pPr>
        <w:pStyle w:val="SubjectName-ContractCzechRadio"/>
        <w:jc w:val="center"/>
      </w:pPr>
    </w:p>
    <w:p w14:paraId="4CDA8EB3" w14:textId="77777777" w:rsidR="00605CB8" w:rsidRDefault="0003202D" w:rsidP="00605CB8">
      <w:pPr>
        <w:rPr>
          <w:rFonts w:cs="Arial"/>
        </w:rPr>
      </w:pPr>
      <w:r w:rsidRPr="001C3C9A">
        <w:rPr>
          <w:rFonts w:cs="Arial"/>
        </w:rPr>
        <w:t>Předmětem plnění této části veřejné zakázky je</w:t>
      </w:r>
      <w:r>
        <w:rPr>
          <w:rFonts w:cs="Arial"/>
        </w:rPr>
        <w:t>:</w:t>
      </w:r>
    </w:p>
    <w:p w14:paraId="77A15140" w14:textId="77777777" w:rsidR="00605CB8" w:rsidRPr="00D91222" w:rsidRDefault="0003202D" w:rsidP="00605CB8">
      <w:pPr>
        <w:pStyle w:val="Odstavecseseznamem"/>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right="769"/>
        <w:contextualSpacing/>
      </w:pPr>
      <w:r>
        <w:rPr>
          <w:rFonts w:cs="Arial"/>
        </w:rPr>
        <w:t>dodávka</w:t>
      </w:r>
      <w:r w:rsidRPr="00D91222">
        <w:rPr>
          <w:rFonts w:cs="Arial"/>
        </w:rPr>
        <w:t xml:space="preserve"> </w:t>
      </w:r>
      <w:r>
        <w:rPr>
          <w:rFonts w:cs="Arial"/>
        </w:rPr>
        <w:t>34 kusů LED</w:t>
      </w:r>
      <w:r w:rsidRPr="00D91222">
        <w:rPr>
          <w:rFonts w:cs="Arial"/>
        </w:rPr>
        <w:t xml:space="preserve"> </w:t>
      </w:r>
      <w:r>
        <w:rPr>
          <w:rFonts w:cs="Arial"/>
        </w:rPr>
        <w:t>svítidel</w:t>
      </w:r>
    </w:p>
    <w:p w14:paraId="02B6F77E" w14:textId="77777777" w:rsidR="00605CB8" w:rsidRPr="005D1BDD" w:rsidRDefault="0003202D" w:rsidP="00605CB8">
      <w:pPr>
        <w:pStyle w:val="Odstavecseseznamem"/>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pPr>
      <w:r>
        <w:rPr>
          <w:rFonts w:cs="Arial"/>
        </w:rPr>
        <w:t>dodávka elektroinstalačního materiálu, elektropřístrojů a LED zdrojů</w:t>
      </w:r>
    </w:p>
    <w:p w14:paraId="4EFEE33D" w14:textId="5B70D20D" w:rsidR="0049214B" w:rsidRPr="0049214B" w:rsidRDefault="0003202D" w:rsidP="00605CB8">
      <w:r>
        <w:fldChar w:fldCharType="begin"/>
      </w:r>
      <w:r>
        <w:instrText xml:space="preserve"> LINK </w:instrText>
      </w:r>
      <w:r w:rsidR="0049214B">
        <w:instrText xml:space="preserve">Excel.Sheet.12 "C:\\Users\\zrozina\\Desktop\\MR24-2024 LED osvětlení\\Příloha č. 3 - Tabulka pro výpočet nabídkové ceny - část 5._ČRo České Budějovice.xlsx" "poptávka  - část 2.!R2C1:R18C5" </w:instrText>
      </w:r>
      <w:r>
        <w:instrText xml:space="preserve">\a \f 4 \h  \* MERGEFORMAT </w:instrText>
      </w:r>
      <w:r>
        <w:fldChar w:fldCharType="separate"/>
      </w:r>
    </w:p>
    <w:tbl>
      <w:tblPr>
        <w:tblW w:w="9213" w:type="dxa"/>
        <w:tblCellMar>
          <w:left w:w="70" w:type="dxa"/>
          <w:right w:w="70" w:type="dxa"/>
        </w:tblCellMar>
        <w:tblLook w:val="04A0" w:firstRow="1" w:lastRow="0" w:firstColumn="1" w:lastColumn="0" w:noHBand="0" w:noVBand="1"/>
      </w:tblPr>
      <w:tblGrid>
        <w:gridCol w:w="660"/>
        <w:gridCol w:w="1603"/>
        <w:gridCol w:w="3686"/>
        <w:gridCol w:w="1984"/>
        <w:gridCol w:w="1280"/>
      </w:tblGrid>
      <w:tr w:rsidR="0049214B" w:rsidRPr="0049214B" w14:paraId="2659998E" w14:textId="77777777" w:rsidTr="0049214B">
        <w:trPr>
          <w:divId w:val="1366784356"/>
          <w:trHeight w:val="1184"/>
        </w:trPr>
        <w:tc>
          <w:tcPr>
            <w:tcW w:w="2263" w:type="dxa"/>
            <w:gridSpan w:val="2"/>
            <w:tcBorders>
              <w:top w:val="single" w:sz="4" w:space="0" w:color="auto"/>
              <w:left w:val="single" w:sz="4" w:space="0" w:color="auto"/>
              <w:bottom w:val="single" w:sz="4" w:space="0" w:color="auto"/>
              <w:right w:val="single" w:sz="4" w:space="0" w:color="000000"/>
            </w:tcBorders>
            <w:shd w:val="clear" w:color="000000" w:fill="FFFF00"/>
            <w:vAlign w:val="bottom"/>
            <w:hideMark/>
          </w:tcPr>
          <w:p w14:paraId="1DB5F223" w14:textId="5A24C0A2" w:rsidR="0049214B" w:rsidRPr="0049214B" w:rsidRDefault="0049214B" w:rsidP="0049214B">
            <w:pPr>
              <w:spacing w:line="240" w:lineRule="auto"/>
              <w:rPr>
                <w:rFonts w:eastAsia="Times New Roman" w:cs="Arial"/>
                <w:b/>
                <w:bCs/>
                <w:color w:val="000000"/>
                <w:lang w:eastAsia="cs-CZ"/>
              </w:rPr>
            </w:pPr>
            <w:r w:rsidRPr="0049214B">
              <w:rPr>
                <w:rFonts w:eastAsia="Times New Roman" w:cs="Arial"/>
                <w:b/>
                <w:bCs/>
                <w:color w:val="000000"/>
                <w:lang w:eastAsia="cs-CZ"/>
              </w:rPr>
              <w:t>Poptávka pro ČRo        MR24/2024 - část 5.       Výměna osvětlení v ČRo České Budějovice v 3.</w:t>
            </w:r>
            <w:proofErr w:type="gramStart"/>
            <w:r w:rsidRPr="0049214B">
              <w:rPr>
                <w:rFonts w:eastAsia="Times New Roman" w:cs="Arial"/>
                <w:b/>
                <w:bCs/>
                <w:color w:val="000000"/>
                <w:lang w:eastAsia="cs-CZ"/>
              </w:rPr>
              <w:t>NP,       (elektromateriál</w:t>
            </w:r>
            <w:proofErr w:type="gramEnd"/>
            <w:r w:rsidRPr="0049214B">
              <w:rPr>
                <w:rFonts w:eastAsia="Times New Roman" w:cs="Arial"/>
                <w:b/>
                <w:bCs/>
                <w:color w:val="000000"/>
                <w:lang w:eastAsia="cs-CZ"/>
              </w:rPr>
              <w:t>)                    A 2434</w:t>
            </w:r>
          </w:p>
        </w:tc>
        <w:tc>
          <w:tcPr>
            <w:tcW w:w="3686" w:type="dxa"/>
            <w:tcBorders>
              <w:top w:val="single" w:sz="4" w:space="0" w:color="auto"/>
              <w:left w:val="nil"/>
              <w:bottom w:val="single" w:sz="4" w:space="0" w:color="auto"/>
              <w:right w:val="single" w:sz="4" w:space="0" w:color="auto"/>
            </w:tcBorders>
            <w:shd w:val="clear" w:color="000000" w:fill="FFFF00"/>
            <w:vAlign w:val="bottom"/>
            <w:hideMark/>
          </w:tcPr>
          <w:p w14:paraId="6816F72A" w14:textId="77777777" w:rsidR="0049214B" w:rsidRPr="0049214B" w:rsidRDefault="0049214B" w:rsidP="0049214B">
            <w:pPr>
              <w:spacing w:line="240" w:lineRule="auto"/>
              <w:jc w:val="center"/>
              <w:rPr>
                <w:rFonts w:eastAsia="Times New Roman" w:cs="Arial"/>
                <w:b/>
                <w:bCs/>
                <w:color w:val="000000"/>
                <w:lang w:eastAsia="cs-CZ"/>
              </w:rPr>
            </w:pPr>
            <w:r w:rsidRPr="0049214B">
              <w:rPr>
                <w:rFonts w:eastAsia="Times New Roman" w:cs="Arial"/>
                <w:b/>
                <w:bCs/>
                <w:color w:val="000000"/>
                <w:lang w:eastAsia="cs-CZ"/>
              </w:rPr>
              <w:t>Popis / požadované parametry</w:t>
            </w:r>
          </w:p>
        </w:tc>
        <w:tc>
          <w:tcPr>
            <w:tcW w:w="1984" w:type="dxa"/>
            <w:tcBorders>
              <w:top w:val="single" w:sz="4" w:space="0" w:color="auto"/>
              <w:left w:val="nil"/>
              <w:bottom w:val="single" w:sz="4" w:space="0" w:color="auto"/>
              <w:right w:val="single" w:sz="4" w:space="0" w:color="auto"/>
            </w:tcBorders>
            <w:shd w:val="clear" w:color="000000" w:fill="FFFF00"/>
            <w:vAlign w:val="bottom"/>
            <w:hideMark/>
          </w:tcPr>
          <w:p w14:paraId="5414E6EA" w14:textId="77777777" w:rsidR="0049214B" w:rsidRPr="0049214B" w:rsidRDefault="0049214B" w:rsidP="0049214B">
            <w:pPr>
              <w:spacing w:line="240" w:lineRule="auto"/>
              <w:jc w:val="center"/>
              <w:rPr>
                <w:rFonts w:eastAsia="Times New Roman" w:cs="Arial"/>
                <w:b/>
                <w:bCs/>
                <w:color w:val="000000"/>
                <w:lang w:eastAsia="cs-CZ"/>
              </w:rPr>
            </w:pPr>
            <w:r w:rsidRPr="0049214B">
              <w:rPr>
                <w:rFonts w:eastAsia="Times New Roman" w:cs="Arial"/>
                <w:b/>
                <w:bCs/>
                <w:color w:val="000000"/>
                <w:lang w:eastAsia="cs-CZ"/>
              </w:rPr>
              <w:t>V referenční kvalitě / referenční výrobek</w:t>
            </w:r>
          </w:p>
        </w:tc>
        <w:tc>
          <w:tcPr>
            <w:tcW w:w="1280" w:type="dxa"/>
            <w:tcBorders>
              <w:top w:val="single" w:sz="4" w:space="0" w:color="auto"/>
              <w:left w:val="nil"/>
              <w:bottom w:val="single" w:sz="4" w:space="0" w:color="auto"/>
              <w:right w:val="single" w:sz="4" w:space="0" w:color="auto"/>
            </w:tcBorders>
            <w:shd w:val="clear" w:color="000000" w:fill="FFFF00"/>
            <w:noWrap/>
            <w:vAlign w:val="bottom"/>
            <w:hideMark/>
          </w:tcPr>
          <w:p w14:paraId="40EB84FC" w14:textId="77777777" w:rsidR="0049214B" w:rsidRPr="0049214B" w:rsidRDefault="0049214B" w:rsidP="0049214B">
            <w:pPr>
              <w:spacing w:line="240" w:lineRule="auto"/>
              <w:jc w:val="center"/>
              <w:rPr>
                <w:rFonts w:eastAsia="Times New Roman" w:cs="Arial"/>
                <w:b/>
                <w:bCs/>
                <w:color w:val="000000"/>
                <w:lang w:eastAsia="cs-CZ"/>
              </w:rPr>
            </w:pPr>
            <w:r w:rsidRPr="0049214B">
              <w:rPr>
                <w:rFonts w:eastAsia="Times New Roman" w:cs="Arial"/>
                <w:b/>
                <w:bCs/>
                <w:color w:val="000000"/>
                <w:lang w:eastAsia="cs-CZ"/>
              </w:rPr>
              <w:t>Počet kusů</w:t>
            </w:r>
          </w:p>
        </w:tc>
      </w:tr>
      <w:tr w:rsidR="0049214B" w:rsidRPr="0049214B" w14:paraId="7340C595" w14:textId="77777777" w:rsidTr="0049214B">
        <w:trPr>
          <w:divId w:val="1366784356"/>
          <w:trHeight w:val="300"/>
        </w:trPr>
        <w:tc>
          <w:tcPr>
            <w:tcW w:w="660" w:type="dxa"/>
            <w:tcBorders>
              <w:top w:val="nil"/>
              <w:left w:val="single" w:sz="4" w:space="0" w:color="auto"/>
              <w:bottom w:val="nil"/>
              <w:right w:val="single" w:sz="4" w:space="0" w:color="auto"/>
            </w:tcBorders>
            <w:shd w:val="clear" w:color="auto" w:fill="auto"/>
            <w:noWrap/>
            <w:vAlign w:val="bottom"/>
            <w:hideMark/>
          </w:tcPr>
          <w:p w14:paraId="5664A68A" w14:textId="77777777" w:rsidR="0049214B" w:rsidRPr="0049214B" w:rsidRDefault="0049214B" w:rsidP="0049214B">
            <w:pPr>
              <w:spacing w:line="240" w:lineRule="auto"/>
              <w:jc w:val="center"/>
              <w:rPr>
                <w:rFonts w:ascii="Calibri" w:eastAsia="Times New Roman" w:hAnsi="Calibri" w:cs="Calibri"/>
                <w:b/>
                <w:bCs/>
                <w:color w:val="000000"/>
                <w:lang w:eastAsia="cs-CZ"/>
              </w:rPr>
            </w:pPr>
            <w:r w:rsidRPr="0049214B">
              <w:rPr>
                <w:rFonts w:ascii="Calibri" w:eastAsia="Times New Roman" w:hAnsi="Calibri" w:cs="Calibri"/>
                <w:b/>
                <w:bCs/>
                <w:color w:val="000000"/>
                <w:lang w:eastAsia="cs-CZ"/>
              </w:rPr>
              <w:t> </w:t>
            </w:r>
          </w:p>
        </w:tc>
        <w:tc>
          <w:tcPr>
            <w:tcW w:w="1603" w:type="dxa"/>
            <w:tcBorders>
              <w:top w:val="nil"/>
              <w:left w:val="nil"/>
              <w:bottom w:val="nil"/>
              <w:right w:val="single" w:sz="4" w:space="0" w:color="auto"/>
            </w:tcBorders>
            <w:shd w:val="clear" w:color="auto" w:fill="auto"/>
            <w:noWrap/>
            <w:vAlign w:val="bottom"/>
            <w:hideMark/>
          </w:tcPr>
          <w:p w14:paraId="6E55E0AF" w14:textId="77777777" w:rsidR="0049214B" w:rsidRPr="0049214B" w:rsidRDefault="0049214B" w:rsidP="0049214B">
            <w:pPr>
              <w:spacing w:line="240" w:lineRule="auto"/>
              <w:rPr>
                <w:rFonts w:ascii="Calibri" w:eastAsia="Times New Roman" w:hAnsi="Calibri" w:cs="Calibri"/>
                <w:b/>
                <w:bCs/>
                <w:color w:val="000000"/>
                <w:lang w:eastAsia="cs-CZ"/>
              </w:rPr>
            </w:pPr>
            <w:r w:rsidRPr="0049214B">
              <w:rPr>
                <w:rFonts w:ascii="Calibri" w:eastAsia="Times New Roman" w:hAnsi="Calibri" w:cs="Calibri"/>
                <w:b/>
                <w:bCs/>
                <w:color w:val="000000"/>
                <w:lang w:eastAsia="cs-CZ"/>
              </w:rPr>
              <w:t> </w:t>
            </w:r>
          </w:p>
        </w:tc>
        <w:tc>
          <w:tcPr>
            <w:tcW w:w="3686" w:type="dxa"/>
            <w:tcBorders>
              <w:top w:val="nil"/>
              <w:left w:val="nil"/>
              <w:bottom w:val="nil"/>
              <w:right w:val="single" w:sz="4" w:space="0" w:color="auto"/>
            </w:tcBorders>
            <w:shd w:val="clear" w:color="auto" w:fill="auto"/>
            <w:noWrap/>
            <w:vAlign w:val="bottom"/>
            <w:hideMark/>
          </w:tcPr>
          <w:p w14:paraId="6F9990A2" w14:textId="77777777" w:rsidR="0049214B" w:rsidRPr="0049214B" w:rsidRDefault="0049214B" w:rsidP="0049214B">
            <w:pPr>
              <w:spacing w:line="240" w:lineRule="auto"/>
              <w:jc w:val="center"/>
              <w:rPr>
                <w:rFonts w:ascii="Calibri" w:eastAsia="Times New Roman" w:hAnsi="Calibri" w:cs="Calibri"/>
                <w:b/>
                <w:bCs/>
                <w:color w:val="000000"/>
                <w:lang w:eastAsia="cs-CZ"/>
              </w:rPr>
            </w:pPr>
            <w:r w:rsidRPr="0049214B">
              <w:rPr>
                <w:rFonts w:ascii="Calibri" w:eastAsia="Times New Roman" w:hAnsi="Calibri" w:cs="Calibri"/>
                <w:b/>
                <w:bCs/>
                <w:color w:val="000000"/>
                <w:lang w:eastAsia="cs-CZ"/>
              </w:rPr>
              <w:t> </w:t>
            </w:r>
          </w:p>
        </w:tc>
        <w:tc>
          <w:tcPr>
            <w:tcW w:w="1984" w:type="dxa"/>
            <w:tcBorders>
              <w:top w:val="nil"/>
              <w:left w:val="nil"/>
              <w:bottom w:val="nil"/>
              <w:right w:val="single" w:sz="4" w:space="0" w:color="auto"/>
            </w:tcBorders>
            <w:shd w:val="clear" w:color="auto" w:fill="auto"/>
            <w:noWrap/>
            <w:vAlign w:val="bottom"/>
            <w:hideMark/>
          </w:tcPr>
          <w:p w14:paraId="714E88D1" w14:textId="77777777" w:rsidR="0049214B" w:rsidRPr="0049214B" w:rsidRDefault="0049214B" w:rsidP="0049214B">
            <w:pPr>
              <w:spacing w:line="240" w:lineRule="auto"/>
              <w:jc w:val="center"/>
              <w:rPr>
                <w:rFonts w:ascii="Calibri" w:eastAsia="Times New Roman" w:hAnsi="Calibri" w:cs="Calibri"/>
                <w:b/>
                <w:bCs/>
                <w:color w:val="000000"/>
                <w:lang w:eastAsia="cs-CZ"/>
              </w:rPr>
            </w:pPr>
            <w:r w:rsidRPr="0049214B">
              <w:rPr>
                <w:rFonts w:ascii="Calibri" w:eastAsia="Times New Roman" w:hAnsi="Calibri" w:cs="Calibri"/>
                <w:b/>
                <w:bCs/>
                <w:color w:val="000000"/>
                <w:lang w:eastAsia="cs-CZ"/>
              </w:rPr>
              <w:t> </w:t>
            </w:r>
          </w:p>
        </w:tc>
        <w:tc>
          <w:tcPr>
            <w:tcW w:w="1280" w:type="dxa"/>
            <w:tcBorders>
              <w:top w:val="nil"/>
              <w:left w:val="nil"/>
              <w:bottom w:val="nil"/>
              <w:right w:val="single" w:sz="4" w:space="0" w:color="auto"/>
            </w:tcBorders>
            <w:shd w:val="clear" w:color="auto" w:fill="auto"/>
            <w:noWrap/>
            <w:vAlign w:val="bottom"/>
            <w:hideMark/>
          </w:tcPr>
          <w:p w14:paraId="6CE39E67" w14:textId="77777777" w:rsidR="0049214B" w:rsidRPr="0049214B" w:rsidRDefault="0049214B" w:rsidP="0049214B">
            <w:pPr>
              <w:spacing w:line="240" w:lineRule="auto"/>
              <w:jc w:val="center"/>
              <w:rPr>
                <w:rFonts w:ascii="Calibri" w:eastAsia="Times New Roman" w:hAnsi="Calibri" w:cs="Calibri"/>
                <w:b/>
                <w:bCs/>
                <w:color w:val="000000"/>
                <w:lang w:eastAsia="cs-CZ"/>
              </w:rPr>
            </w:pPr>
            <w:r w:rsidRPr="0049214B">
              <w:rPr>
                <w:rFonts w:ascii="Calibri" w:eastAsia="Times New Roman" w:hAnsi="Calibri" w:cs="Calibri"/>
                <w:b/>
                <w:bCs/>
                <w:color w:val="000000"/>
                <w:lang w:eastAsia="cs-CZ"/>
              </w:rPr>
              <w:t> </w:t>
            </w:r>
          </w:p>
        </w:tc>
      </w:tr>
      <w:tr w:rsidR="0049214B" w:rsidRPr="0049214B" w14:paraId="36056DDE" w14:textId="77777777" w:rsidTr="0049214B">
        <w:trPr>
          <w:divId w:val="1366784356"/>
          <w:trHeight w:val="1002"/>
        </w:trPr>
        <w:tc>
          <w:tcPr>
            <w:tcW w:w="66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16E8E230" w14:textId="77777777" w:rsidR="0049214B" w:rsidRPr="0049214B" w:rsidRDefault="0049214B" w:rsidP="0049214B">
            <w:pPr>
              <w:spacing w:line="240" w:lineRule="auto"/>
              <w:jc w:val="center"/>
              <w:rPr>
                <w:rFonts w:eastAsia="Times New Roman" w:cs="Arial"/>
                <w:b/>
                <w:bCs/>
                <w:color w:val="000000"/>
                <w:szCs w:val="20"/>
                <w:lang w:eastAsia="cs-CZ"/>
              </w:rPr>
            </w:pPr>
            <w:r w:rsidRPr="0049214B">
              <w:rPr>
                <w:rFonts w:eastAsia="Times New Roman" w:cs="Arial"/>
                <w:b/>
                <w:bCs/>
                <w:color w:val="000000"/>
                <w:szCs w:val="20"/>
                <w:lang w:eastAsia="cs-CZ"/>
              </w:rPr>
              <w:t>1</w:t>
            </w:r>
          </w:p>
        </w:tc>
        <w:tc>
          <w:tcPr>
            <w:tcW w:w="1603" w:type="dxa"/>
            <w:tcBorders>
              <w:top w:val="single" w:sz="4" w:space="0" w:color="auto"/>
              <w:left w:val="nil"/>
              <w:bottom w:val="single" w:sz="4" w:space="0" w:color="auto"/>
              <w:right w:val="single" w:sz="4" w:space="0" w:color="auto"/>
            </w:tcBorders>
            <w:shd w:val="clear" w:color="000000" w:fill="FFFFCC"/>
            <w:vAlign w:val="center"/>
            <w:hideMark/>
          </w:tcPr>
          <w:p w14:paraId="7F3A050E"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t>Kabel</w:t>
            </w:r>
          </w:p>
        </w:tc>
        <w:tc>
          <w:tcPr>
            <w:tcW w:w="3686" w:type="dxa"/>
            <w:tcBorders>
              <w:top w:val="single" w:sz="4" w:space="0" w:color="auto"/>
              <w:left w:val="nil"/>
              <w:bottom w:val="single" w:sz="4" w:space="0" w:color="auto"/>
              <w:right w:val="single" w:sz="4" w:space="0" w:color="auto"/>
            </w:tcBorders>
            <w:shd w:val="clear" w:color="000000" w:fill="FFFFCC"/>
            <w:vAlign w:val="center"/>
            <w:hideMark/>
          </w:tcPr>
          <w:p w14:paraId="6FE0DE13"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t xml:space="preserve">kabel H05VV-F 3Gx1,5 bílá (CYSY 3Cx1,5) </w:t>
            </w:r>
          </w:p>
        </w:tc>
        <w:tc>
          <w:tcPr>
            <w:tcW w:w="1984" w:type="dxa"/>
            <w:tcBorders>
              <w:top w:val="single" w:sz="4" w:space="0" w:color="auto"/>
              <w:left w:val="nil"/>
              <w:bottom w:val="single" w:sz="4" w:space="0" w:color="auto"/>
              <w:right w:val="single" w:sz="4" w:space="0" w:color="auto"/>
            </w:tcBorders>
            <w:shd w:val="clear" w:color="000000" w:fill="FFFFCC"/>
            <w:vAlign w:val="center"/>
            <w:hideMark/>
          </w:tcPr>
          <w:p w14:paraId="20B45FA3" w14:textId="77777777" w:rsidR="0049214B" w:rsidRPr="0049214B" w:rsidRDefault="0049214B" w:rsidP="0049214B">
            <w:pPr>
              <w:spacing w:line="240" w:lineRule="auto"/>
              <w:rPr>
                <w:rFonts w:eastAsia="Times New Roman" w:cs="Arial"/>
                <w:color w:val="000000"/>
                <w:szCs w:val="20"/>
                <w:lang w:eastAsia="cs-CZ"/>
              </w:rPr>
            </w:pPr>
            <w:r w:rsidRPr="0049214B">
              <w:rPr>
                <w:rFonts w:eastAsia="Times New Roman" w:cs="Arial"/>
                <w:color w:val="000000"/>
                <w:szCs w:val="20"/>
                <w:lang w:eastAsia="cs-CZ"/>
              </w:rPr>
              <w:t> </w:t>
            </w:r>
          </w:p>
        </w:tc>
        <w:tc>
          <w:tcPr>
            <w:tcW w:w="1280" w:type="dxa"/>
            <w:tcBorders>
              <w:top w:val="single" w:sz="4" w:space="0" w:color="auto"/>
              <w:left w:val="nil"/>
              <w:bottom w:val="single" w:sz="4" w:space="0" w:color="auto"/>
              <w:right w:val="single" w:sz="4" w:space="0" w:color="auto"/>
            </w:tcBorders>
            <w:shd w:val="clear" w:color="000000" w:fill="FFFFCC"/>
            <w:noWrap/>
            <w:vAlign w:val="center"/>
            <w:hideMark/>
          </w:tcPr>
          <w:p w14:paraId="42C5B6DF" w14:textId="77777777" w:rsidR="0049214B" w:rsidRPr="0049214B" w:rsidRDefault="0049214B" w:rsidP="0049214B">
            <w:pPr>
              <w:spacing w:line="240" w:lineRule="auto"/>
              <w:jc w:val="center"/>
              <w:rPr>
                <w:rFonts w:ascii="Calibri" w:eastAsia="Times New Roman" w:hAnsi="Calibri" w:cs="Calibri"/>
                <w:b/>
                <w:bCs/>
                <w:color w:val="000000"/>
                <w:szCs w:val="20"/>
                <w:lang w:eastAsia="cs-CZ"/>
              </w:rPr>
            </w:pPr>
            <w:r w:rsidRPr="0049214B">
              <w:rPr>
                <w:rFonts w:ascii="Calibri" w:eastAsia="Times New Roman" w:hAnsi="Calibri" w:cs="Calibri"/>
                <w:b/>
                <w:bCs/>
                <w:color w:val="000000"/>
                <w:szCs w:val="20"/>
                <w:lang w:eastAsia="cs-CZ"/>
              </w:rPr>
              <w:t>100</w:t>
            </w:r>
          </w:p>
        </w:tc>
      </w:tr>
      <w:tr w:rsidR="0049214B" w:rsidRPr="0049214B" w14:paraId="12D72651" w14:textId="77777777" w:rsidTr="0049214B">
        <w:trPr>
          <w:divId w:val="1366784356"/>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0954A3DC" w14:textId="77777777" w:rsidR="0049214B" w:rsidRPr="0049214B" w:rsidRDefault="0049214B" w:rsidP="0049214B">
            <w:pPr>
              <w:spacing w:line="240" w:lineRule="auto"/>
              <w:jc w:val="center"/>
              <w:rPr>
                <w:rFonts w:eastAsia="Times New Roman" w:cs="Arial"/>
                <w:b/>
                <w:bCs/>
                <w:color w:val="000000"/>
                <w:szCs w:val="20"/>
                <w:lang w:eastAsia="cs-CZ"/>
              </w:rPr>
            </w:pPr>
            <w:r w:rsidRPr="0049214B">
              <w:rPr>
                <w:rFonts w:eastAsia="Times New Roman" w:cs="Arial"/>
                <w:b/>
                <w:bCs/>
                <w:color w:val="000000"/>
                <w:szCs w:val="20"/>
                <w:lang w:eastAsia="cs-CZ"/>
              </w:rPr>
              <w:t>2</w:t>
            </w:r>
          </w:p>
        </w:tc>
        <w:tc>
          <w:tcPr>
            <w:tcW w:w="1603" w:type="dxa"/>
            <w:tcBorders>
              <w:top w:val="nil"/>
              <w:left w:val="nil"/>
              <w:bottom w:val="single" w:sz="4" w:space="0" w:color="auto"/>
              <w:right w:val="single" w:sz="4" w:space="0" w:color="auto"/>
            </w:tcBorders>
            <w:shd w:val="clear" w:color="000000" w:fill="FFFFCC"/>
            <w:vAlign w:val="center"/>
            <w:hideMark/>
          </w:tcPr>
          <w:p w14:paraId="0F1EE9F8"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t>Kabel</w:t>
            </w:r>
          </w:p>
        </w:tc>
        <w:tc>
          <w:tcPr>
            <w:tcW w:w="3686" w:type="dxa"/>
            <w:tcBorders>
              <w:top w:val="nil"/>
              <w:left w:val="nil"/>
              <w:bottom w:val="single" w:sz="4" w:space="0" w:color="auto"/>
              <w:right w:val="single" w:sz="4" w:space="0" w:color="auto"/>
            </w:tcBorders>
            <w:shd w:val="clear" w:color="000000" w:fill="FFFFCC"/>
            <w:vAlign w:val="center"/>
            <w:hideMark/>
          </w:tcPr>
          <w:p w14:paraId="300287AA" w14:textId="77777777" w:rsidR="0049214B" w:rsidRPr="0049214B" w:rsidRDefault="0049214B" w:rsidP="0049214B">
            <w:pPr>
              <w:spacing w:line="240" w:lineRule="auto"/>
              <w:rPr>
                <w:rFonts w:ascii="Calibri" w:eastAsia="Times New Roman" w:hAnsi="Calibri" w:cs="Calibri"/>
                <w:b/>
                <w:bCs/>
                <w:lang w:eastAsia="cs-CZ"/>
              </w:rPr>
            </w:pPr>
            <w:r w:rsidRPr="0049214B">
              <w:rPr>
                <w:rFonts w:ascii="Calibri" w:eastAsia="Times New Roman" w:hAnsi="Calibri" w:cs="Calibri"/>
                <w:b/>
                <w:bCs/>
                <w:lang w:eastAsia="cs-CZ"/>
              </w:rPr>
              <w:t xml:space="preserve">Kabel CYKY-J 5x1,5 (CYKY 5Cx1,5)                                                                                                              </w:t>
            </w:r>
          </w:p>
        </w:tc>
        <w:tc>
          <w:tcPr>
            <w:tcW w:w="1984" w:type="dxa"/>
            <w:tcBorders>
              <w:top w:val="nil"/>
              <w:left w:val="nil"/>
              <w:bottom w:val="single" w:sz="4" w:space="0" w:color="auto"/>
              <w:right w:val="single" w:sz="4" w:space="0" w:color="auto"/>
            </w:tcBorders>
            <w:shd w:val="clear" w:color="000000" w:fill="FFFFCC"/>
            <w:vAlign w:val="center"/>
            <w:hideMark/>
          </w:tcPr>
          <w:p w14:paraId="6C1B63EA" w14:textId="77777777" w:rsidR="0049214B" w:rsidRPr="0049214B" w:rsidRDefault="0049214B" w:rsidP="0049214B">
            <w:pPr>
              <w:spacing w:line="240" w:lineRule="auto"/>
              <w:rPr>
                <w:rFonts w:eastAsia="Times New Roman" w:cs="Arial"/>
                <w:color w:val="000000"/>
                <w:szCs w:val="20"/>
                <w:lang w:eastAsia="cs-CZ"/>
              </w:rPr>
            </w:pPr>
            <w:r w:rsidRPr="0049214B">
              <w:rPr>
                <w:rFonts w:eastAsia="Times New Roman" w:cs="Arial"/>
                <w:color w:val="000000"/>
                <w:szCs w:val="20"/>
                <w:lang w:eastAsia="cs-CZ"/>
              </w:rPr>
              <w:t> </w:t>
            </w:r>
          </w:p>
        </w:tc>
        <w:tc>
          <w:tcPr>
            <w:tcW w:w="1280" w:type="dxa"/>
            <w:tcBorders>
              <w:top w:val="nil"/>
              <w:left w:val="nil"/>
              <w:bottom w:val="single" w:sz="4" w:space="0" w:color="auto"/>
              <w:right w:val="single" w:sz="4" w:space="0" w:color="auto"/>
            </w:tcBorders>
            <w:shd w:val="clear" w:color="000000" w:fill="FFFFCC"/>
            <w:noWrap/>
            <w:vAlign w:val="center"/>
            <w:hideMark/>
          </w:tcPr>
          <w:p w14:paraId="71D4FC12" w14:textId="77777777" w:rsidR="0049214B" w:rsidRPr="0049214B" w:rsidRDefault="0049214B" w:rsidP="0049214B">
            <w:pPr>
              <w:spacing w:line="240" w:lineRule="auto"/>
              <w:jc w:val="center"/>
              <w:rPr>
                <w:rFonts w:ascii="Calibri" w:eastAsia="Times New Roman" w:hAnsi="Calibri" w:cs="Calibri"/>
                <w:b/>
                <w:bCs/>
                <w:color w:val="000000"/>
                <w:szCs w:val="20"/>
                <w:lang w:eastAsia="cs-CZ"/>
              </w:rPr>
            </w:pPr>
            <w:r w:rsidRPr="0049214B">
              <w:rPr>
                <w:rFonts w:ascii="Calibri" w:eastAsia="Times New Roman" w:hAnsi="Calibri" w:cs="Calibri"/>
                <w:b/>
                <w:bCs/>
                <w:color w:val="000000"/>
                <w:szCs w:val="20"/>
                <w:lang w:eastAsia="cs-CZ"/>
              </w:rPr>
              <w:t>20</w:t>
            </w:r>
          </w:p>
        </w:tc>
      </w:tr>
      <w:tr w:rsidR="0049214B" w:rsidRPr="0049214B" w14:paraId="7282195A" w14:textId="77777777" w:rsidTr="0049214B">
        <w:trPr>
          <w:divId w:val="1366784356"/>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62E5BAEE" w14:textId="77777777" w:rsidR="0049214B" w:rsidRPr="0049214B" w:rsidRDefault="0049214B" w:rsidP="0049214B">
            <w:pPr>
              <w:spacing w:line="240" w:lineRule="auto"/>
              <w:jc w:val="center"/>
              <w:rPr>
                <w:rFonts w:eastAsia="Times New Roman" w:cs="Arial"/>
                <w:b/>
                <w:bCs/>
                <w:color w:val="000000"/>
                <w:szCs w:val="20"/>
                <w:lang w:eastAsia="cs-CZ"/>
              </w:rPr>
            </w:pPr>
            <w:r w:rsidRPr="0049214B">
              <w:rPr>
                <w:rFonts w:eastAsia="Times New Roman" w:cs="Arial"/>
                <w:b/>
                <w:bCs/>
                <w:color w:val="000000"/>
                <w:szCs w:val="20"/>
                <w:lang w:eastAsia="cs-CZ"/>
              </w:rPr>
              <w:t>3</w:t>
            </w:r>
          </w:p>
        </w:tc>
        <w:tc>
          <w:tcPr>
            <w:tcW w:w="1603" w:type="dxa"/>
            <w:tcBorders>
              <w:top w:val="nil"/>
              <w:left w:val="nil"/>
              <w:bottom w:val="single" w:sz="4" w:space="0" w:color="auto"/>
              <w:right w:val="single" w:sz="4" w:space="0" w:color="auto"/>
            </w:tcBorders>
            <w:shd w:val="clear" w:color="000000" w:fill="FFFFCC"/>
            <w:vAlign w:val="center"/>
            <w:hideMark/>
          </w:tcPr>
          <w:p w14:paraId="22411D92"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t>LED žárovka</w:t>
            </w:r>
          </w:p>
        </w:tc>
        <w:tc>
          <w:tcPr>
            <w:tcW w:w="3686" w:type="dxa"/>
            <w:tcBorders>
              <w:top w:val="nil"/>
              <w:left w:val="nil"/>
              <w:bottom w:val="single" w:sz="4" w:space="0" w:color="auto"/>
              <w:right w:val="single" w:sz="4" w:space="0" w:color="auto"/>
            </w:tcBorders>
            <w:shd w:val="clear" w:color="000000" w:fill="FFFFCC"/>
            <w:vAlign w:val="center"/>
            <w:hideMark/>
          </w:tcPr>
          <w:p w14:paraId="37182D1A"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t xml:space="preserve">R7s LED žárovka 78-118mm 5-20w </w:t>
            </w:r>
            <w:proofErr w:type="spellStart"/>
            <w:r w:rsidRPr="0049214B">
              <w:rPr>
                <w:rFonts w:eastAsia="Times New Roman" w:cs="Arial"/>
                <w:b/>
                <w:bCs/>
                <w:color w:val="000000"/>
                <w:szCs w:val="20"/>
                <w:lang w:eastAsia="cs-CZ"/>
              </w:rPr>
              <w:t>stmívatelná</w:t>
            </w:r>
            <w:proofErr w:type="spellEnd"/>
            <w:r w:rsidRPr="0049214B">
              <w:rPr>
                <w:rFonts w:eastAsia="Times New Roman" w:cs="Arial"/>
                <w:b/>
                <w:bCs/>
                <w:color w:val="000000"/>
                <w:szCs w:val="20"/>
                <w:lang w:eastAsia="cs-CZ"/>
              </w:rPr>
              <w:t>, teplá bílá 3000k 3000lm,</w:t>
            </w:r>
          </w:p>
        </w:tc>
        <w:tc>
          <w:tcPr>
            <w:tcW w:w="1984" w:type="dxa"/>
            <w:tcBorders>
              <w:top w:val="nil"/>
              <w:left w:val="nil"/>
              <w:bottom w:val="single" w:sz="4" w:space="0" w:color="auto"/>
              <w:right w:val="single" w:sz="4" w:space="0" w:color="auto"/>
            </w:tcBorders>
            <w:shd w:val="clear" w:color="000000" w:fill="FFFFCC"/>
            <w:vAlign w:val="center"/>
            <w:hideMark/>
          </w:tcPr>
          <w:p w14:paraId="358707BA" w14:textId="77777777" w:rsidR="0049214B" w:rsidRPr="0049214B" w:rsidRDefault="0049214B" w:rsidP="0049214B">
            <w:pPr>
              <w:spacing w:line="240" w:lineRule="auto"/>
              <w:rPr>
                <w:rFonts w:eastAsia="Times New Roman" w:cs="Arial"/>
                <w:color w:val="000000"/>
                <w:szCs w:val="20"/>
                <w:lang w:eastAsia="cs-CZ"/>
              </w:rPr>
            </w:pPr>
            <w:r w:rsidRPr="0049214B">
              <w:rPr>
                <w:rFonts w:eastAsia="Times New Roman" w:cs="Arial"/>
                <w:color w:val="000000"/>
                <w:szCs w:val="20"/>
                <w:lang w:eastAsia="cs-CZ"/>
              </w:rPr>
              <w:t> </w:t>
            </w:r>
          </w:p>
        </w:tc>
        <w:tc>
          <w:tcPr>
            <w:tcW w:w="1280" w:type="dxa"/>
            <w:tcBorders>
              <w:top w:val="nil"/>
              <w:left w:val="nil"/>
              <w:bottom w:val="single" w:sz="4" w:space="0" w:color="auto"/>
              <w:right w:val="single" w:sz="4" w:space="0" w:color="auto"/>
            </w:tcBorders>
            <w:shd w:val="clear" w:color="000000" w:fill="FFFFCC"/>
            <w:noWrap/>
            <w:vAlign w:val="center"/>
            <w:hideMark/>
          </w:tcPr>
          <w:p w14:paraId="184036C6" w14:textId="77777777" w:rsidR="0049214B" w:rsidRPr="0049214B" w:rsidRDefault="0049214B" w:rsidP="0049214B">
            <w:pPr>
              <w:spacing w:line="240" w:lineRule="auto"/>
              <w:jc w:val="center"/>
              <w:rPr>
                <w:rFonts w:ascii="Calibri" w:eastAsia="Times New Roman" w:hAnsi="Calibri" w:cs="Calibri"/>
                <w:b/>
                <w:bCs/>
                <w:color w:val="000000"/>
                <w:szCs w:val="20"/>
                <w:lang w:eastAsia="cs-CZ"/>
              </w:rPr>
            </w:pPr>
            <w:r w:rsidRPr="0049214B">
              <w:rPr>
                <w:rFonts w:ascii="Calibri" w:eastAsia="Times New Roman" w:hAnsi="Calibri" w:cs="Calibri"/>
                <w:b/>
                <w:bCs/>
                <w:color w:val="000000"/>
                <w:szCs w:val="20"/>
                <w:lang w:eastAsia="cs-CZ"/>
              </w:rPr>
              <w:t>20</w:t>
            </w:r>
          </w:p>
        </w:tc>
      </w:tr>
      <w:tr w:rsidR="0049214B" w:rsidRPr="0049214B" w14:paraId="37DAEC2A" w14:textId="77777777" w:rsidTr="0049214B">
        <w:trPr>
          <w:divId w:val="1366784356"/>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04138038" w14:textId="77777777" w:rsidR="0049214B" w:rsidRPr="0049214B" w:rsidRDefault="0049214B" w:rsidP="0049214B">
            <w:pPr>
              <w:spacing w:line="240" w:lineRule="auto"/>
              <w:jc w:val="center"/>
              <w:rPr>
                <w:rFonts w:eastAsia="Times New Roman" w:cs="Arial"/>
                <w:b/>
                <w:bCs/>
                <w:color w:val="000000"/>
                <w:szCs w:val="20"/>
                <w:lang w:eastAsia="cs-CZ"/>
              </w:rPr>
            </w:pPr>
            <w:r w:rsidRPr="0049214B">
              <w:rPr>
                <w:rFonts w:eastAsia="Times New Roman" w:cs="Arial"/>
                <w:b/>
                <w:bCs/>
                <w:color w:val="000000"/>
                <w:szCs w:val="20"/>
                <w:lang w:eastAsia="cs-CZ"/>
              </w:rPr>
              <w:t>4</w:t>
            </w:r>
          </w:p>
        </w:tc>
        <w:tc>
          <w:tcPr>
            <w:tcW w:w="1603" w:type="dxa"/>
            <w:tcBorders>
              <w:top w:val="nil"/>
              <w:left w:val="nil"/>
              <w:bottom w:val="single" w:sz="4" w:space="0" w:color="auto"/>
              <w:right w:val="single" w:sz="4" w:space="0" w:color="auto"/>
            </w:tcBorders>
            <w:shd w:val="clear" w:color="000000" w:fill="FFFFCC"/>
            <w:vAlign w:val="center"/>
            <w:hideMark/>
          </w:tcPr>
          <w:p w14:paraId="7B2A94D2"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t>LED kruhové svítidlo</w:t>
            </w:r>
          </w:p>
        </w:tc>
        <w:tc>
          <w:tcPr>
            <w:tcW w:w="3686" w:type="dxa"/>
            <w:tcBorders>
              <w:top w:val="nil"/>
              <w:left w:val="nil"/>
              <w:bottom w:val="single" w:sz="4" w:space="0" w:color="auto"/>
              <w:right w:val="single" w:sz="4" w:space="0" w:color="auto"/>
            </w:tcBorders>
            <w:shd w:val="clear" w:color="000000" w:fill="FFFFCC"/>
            <w:vAlign w:val="center"/>
            <w:hideMark/>
          </w:tcPr>
          <w:p w14:paraId="2B9C2A23"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t xml:space="preserve">LED kruhové svítidlo SLIM bílé, teplá bílá 3000k, se </w:t>
            </w:r>
            <w:proofErr w:type="spellStart"/>
            <w:r w:rsidRPr="0049214B">
              <w:rPr>
                <w:rFonts w:eastAsia="Times New Roman" w:cs="Arial"/>
                <w:b/>
                <w:bCs/>
                <w:color w:val="000000"/>
                <w:szCs w:val="20"/>
                <w:lang w:eastAsia="cs-CZ"/>
              </w:rPr>
              <w:t>stmívatelností</w:t>
            </w:r>
            <w:proofErr w:type="spellEnd"/>
            <w:r w:rsidRPr="0049214B">
              <w:rPr>
                <w:rFonts w:eastAsia="Times New Roman" w:cs="Arial"/>
                <w:b/>
                <w:bCs/>
                <w:color w:val="000000"/>
                <w:szCs w:val="20"/>
                <w:lang w:eastAsia="cs-CZ"/>
              </w:rPr>
              <w:t xml:space="preserve"> pomocí systému DALI, o průměru 1500 mm </w:t>
            </w:r>
          </w:p>
        </w:tc>
        <w:tc>
          <w:tcPr>
            <w:tcW w:w="1984" w:type="dxa"/>
            <w:tcBorders>
              <w:top w:val="nil"/>
              <w:left w:val="nil"/>
              <w:bottom w:val="single" w:sz="4" w:space="0" w:color="auto"/>
              <w:right w:val="single" w:sz="4" w:space="0" w:color="auto"/>
            </w:tcBorders>
            <w:shd w:val="clear" w:color="000000" w:fill="FFFFCC"/>
            <w:vAlign w:val="center"/>
            <w:hideMark/>
          </w:tcPr>
          <w:p w14:paraId="21093F48" w14:textId="77777777" w:rsidR="0049214B" w:rsidRPr="0049214B" w:rsidRDefault="0049214B" w:rsidP="0049214B">
            <w:pPr>
              <w:spacing w:line="240" w:lineRule="auto"/>
              <w:rPr>
                <w:rFonts w:eastAsia="Times New Roman" w:cs="Arial"/>
                <w:color w:val="000000"/>
                <w:szCs w:val="20"/>
                <w:lang w:eastAsia="cs-CZ"/>
              </w:rPr>
            </w:pPr>
            <w:r w:rsidRPr="0049214B">
              <w:rPr>
                <w:rFonts w:eastAsia="Times New Roman" w:cs="Arial"/>
                <w:color w:val="000000"/>
                <w:szCs w:val="20"/>
                <w:lang w:eastAsia="cs-CZ"/>
              </w:rPr>
              <w:t xml:space="preserve">např. </w:t>
            </w:r>
            <w:proofErr w:type="spellStart"/>
            <w:r w:rsidRPr="0049214B">
              <w:rPr>
                <w:rFonts w:eastAsia="Times New Roman" w:cs="Arial"/>
                <w:color w:val="000000"/>
                <w:szCs w:val="20"/>
                <w:lang w:eastAsia="cs-CZ"/>
              </w:rPr>
              <w:t>Ideal</w:t>
            </w:r>
            <w:proofErr w:type="spellEnd"/>
            <w:r w:rsidRPr="0049214B">
              <w:rPr>
                <w:rFonts w:eastAsia="Times New Roman" w:cs="Arial"/>
                <w:color w:val="000000"/>
                <w:szCs w:val="20"/>
                <w:lang w:eastAsia="cs-CZ"/>
              </w:rPr>
              <w:t xml:space="preserve"> LUX /IL-265957</w:t>
            </w:r>
          </w:p>
        </w:tc>
        <w:tc>
          <w:tcPr>
            <w:tcW w:w="1280" w:type="dxa"/>
            <w:tcBorders>
              <w:top w:val="nil"/>
              <w:left w:val="nil"/>
              <w:bottom w:val="single" w:sz="4" w:space="0" w:color="auto"/>
              <w:right w:val="single" w:sz="4" w:space="0" w:color="auto"/>
            </w:tcBorders>
            <w:shd w:val="clear" w:color="000000" w:fill="FFFFCC"/>
            <w:noWrap/>
            <w:vAlign w:val="center"/>
            <w:hideMark/>
          </w:tcPr>
          <w:p w14:paraId="7ACD7A54" w14:textId="77777777" w:rsidR="0049214B" w:rsidRPr="0049214B" w:rsidRDefault="0049214B" w:rsidP="0049214B">
            <w:pPr>
              <w:spacing w:line="240" w:lineRule="auto"/>
              <w:jc w:val="center"/>
              <w:rPr>
                <w:rFonts w:ascii="Calibri" w:eastAsia="Times New Roman" w:hAnsi="Calibri" w:cs="Calibri"/>
                <w:b/>
                <w:bCs/>
                <w:color w:val="000000"/>
                <w:szCs w:val="20"/>
                <w:lang w:eastAsia="cs-CZ"/>
              </w:rPr>
            </w:pPr>
            <w:r w:rsidRPr="0049214B">
              <w:rPr>
                <w:rFonts w:ascii="Calibri" w:eastAsia="Times New Roman" w:hAnsi="Calibri" w:cs="Calibri"/>
                <w:b/>
                <w:bCs/>
                <w:color w:val="000000"/>
                <w:szCs w:val="20"/>
                <w:lang w:eastAsia="cs-CZ"/>
              </w:rPr>
              <w:t>1</w:t>
            </w:r>
          </w:p>
        </w:tc>
      </w:tr>
      <w:tr w:rsidR="0049214B" w:rsidRPr="0049214B" w14:paraId="6B020C39" w14:textId="77777777" w:rsidTr="0049214B">
        <w:trPr>
          <w:divId w:val="1366784356"/>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64A2E6A4" w14:textId="77777777" w:rsidR="0049214B" w:rsidRPr="0049214B" w:rsidRDefault="0049214B" w:rsidP="0049214B">
            <w:pPr>
              <w:spacing w:line="240" w:lineRule="auto"/>
              <w:jc w:val="center"/>
              <w:rPr>
                <w:rFonts w:eastAsia="Times New Roman" w:cs="Arial"/>
                <w:b/>
                <w:bCs/>
                <w:color w:val="000000"/>
                <w:szCs w:val="20"/>
                <w:lang w:eastAsia="cs-CZ"/>
              </w:rPr>
            </w:pPr>
            <w:r w:rsidRPr="0049214B">
              <w:rPr>
                <w:rFonts w:eastAsia="Times New Roman" w:cs="Arial"/>
                <w:b/>
                <w:bCs/>
                <w:color w:val="000000"/>
                <w:szCs w:val="20"/>
                <w:lang w:eastAsia="cs-CZ"/>
              </w:rPr>
              <w:t>5</w:t>
            </w:r>
          </w:p>
        </w:tc>
        <w:tc>
          <w:tcPr>
            <w:tcW w:w="1603" w:type="dxa"/>
            <w:tcBorders>
              <w:top w:val="nil"/>
              <w:left w:val="nil"/>
              <w:bottom w:val="single" w:sz="4" w:space="0" w:color="auto"/>
              <w:right w:val="single" w:sz="4" w:space="0" w:color="auto"/>
            </w:tcBorders>
            <w:shd w:val="clear" w:color="000000" w:fill="FFFFCC"/>
            <w:vAlign w:val="center"/>
            <w:hideMark/>
          </w:tcPr>
          <w:p w14:paraId="5877042F"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t>Stmívač otočný</w:t>
            </w:r>
          </w:p>
        </w:tc>
        <w:tc>
          <w:tcPr>
            <w:tcW w:w="3686" w:type="dxa"/>
            <w:tcBorders>
              <w:top w:val="nil"/>
              <w:left w:val="nil"/>
              <w:bottom w:val="single" w:sz="4" w:space="0" w:color="auto"/>
              <w:right w:val="single" w:sz="4" w:space="0" w:color="auto"/>
            </w:tcBorders>
            <w:shd w:val="clear" w:color="000000" w:fill="FFFFCC"/>
            <w:vAlign w:val="center"/>
            <w:hideMark/>
          </w:tcPr>
          <w:p w14:paraId="68E85A69"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t xml:space="preserve">stmívač otočný DALI (2117/11 U-500) 6599-0-2988                          </w:t>
            </w:r>
          </w:p>
        </w:tc>
        <w:tc>
          <w:tcPr>
            <w:tcW w:w="1984" w:type="dxa"/>
            <w:tcBorders>
              <w:top w:val="nil"/>
              <w:left w:val="nil"/>
              <w:bottom w:val="single" w:sz="4" w:space="0" w:color="auto"/>
              <w:right w:val="single" w:sz="4" w:space="0" w:color="auto"/>
            </w:tcBorders>
            <w:shd w:val="clear" w:color="000000" w:fill="FFFFCC"/>
            <w:vAlign w:val="center"/>
            <w:hideMark/>
          </w:tcPr>
          <w:p w14:paraId="34E15818" w14:textId="77777777" w:rsidR="0049214B" w:rsidRPr="0049214B" w:rsidRDefault="0049214B" w:rsidP="0049214B">
            <w:pPr>
              <w:spacing w:line="240" w:lineRule="auto"/>
              <w:rPr>
                <w:rFonts w:eastAsia="Times New Roman" w:cs="Arial"/>
                <w:color w:val="000000"/>
                <w:szCs w:val="20"/>
                <w:lang w:eastAsia="cs-CZ"/>
              </w:rPr>
            </w:pPr>
            <w:r w:rsidRPr="0049214B">
              <w:rPr>
                <w:rFonts w:eastAsia="Times New Roman" w:cs="Arial"/>
                <w:color w:val="000000"/>
                <w:szCs w:val="20"/>
                <w:lang w:eastAsia="cs-CZ"/>
              </w:rPr>
              <w:t xml:space="preserve">např. ABB DALI 2CKA006599A2988 </w:t>
            </w:r>
          </w:p>
        </w:tc>
        <w:tc>
          <w:tcPr>
            <w:tcW w:w="1280" w:type="dxa"/>
            <w:tcBorders>
              <w:top w:val="nil"/>
              <w:left w:val="nil"/>
              <w:bottom w:val="single" w:sz="4" w:space="0" w:color="auto"/>
              <w:right w:val="single" w:sz="4" w:space="0" w:color="auto"/>
            </w:tcBorders>
            <w:shd w:val="clear" w:color="000000" w:fill="FFFFCC"/>
            <w:noWrap/>
            <w:vAlign w:val="center"/>
            <w:hideMark/>
          </w:tcPr>
          <w:p w14:paraId="43FD646A" w14:textId="77777777" w:rsidR="0049214B" w:rsidRPr="0049214B" w:rsidRDefault="0049214B" w:rsidP="0049214B">
            <w:pPr>
              <w:spacing w:line="240" w:lineRule="auto"/>
              <w:jc w:val="center"/>
              <w:rPr>
                <w:rFonts w:ascii="Calibri" w:eastAsia="Times New Roman" w:hAnsi="Calibri" w:cs="Calibri"/>
                <w:b/>
                <w:bCs/>
                <w:color w:val="000000"/>
                <w:szCs w:val="20"/>
                <w:lang w:eastAsia="cs-CZ"/>
              </w:rPr>
            </w:pPr>
            <w:r w:rsidRPr="0049214B">
              <w:rPr>
                <w:rFonts w:ascii="Calibri" w:eastAsia="Times New Roman" w:hAnsi="Calibri" w:cs="Calibri"/>
                <w:b/>
                <w:bCs/>
                <w:color w:val="000000"/>
                <w:szCs w:val="20"/>
                <w:lang w:eastAsia="cs-CZ"/>
              </w:rPr>
              <w:t>2</w:t>
            </w:r>
          </w:p>
        </w:tc>
      </w:tr>
      <w:tr w:rsidR="0049214B" w:rsidRPr="0049214B" w14:paraId="4BBA5FAE" w14:textId="77777777" w:rsidTr="0049214B">
        <w:trPr>
          <w:divId w:val="1366784356"/>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489BDF1E" w14:textId="77777777" w:rsidR="0049214B" w:rsidRPr="0049214B" w:rsidRDefault="0049214B" w:rsidP="0049214B">
            <w:pPr>
              <w:spacing w:line="240" w:lineRule="auto"/>
              <w:jc w:val="center"/>
              <w:rPr>
                <w:rFonts w:eastAsia="Times New Roman" w:cs="Arial"/>
                <w:b/>
                <w:bCs/>
                <w:color w:val="000000"/>
                <w:szCs w:val="20"/>
                <w:lang w:eastAsia="cs-CZ"/>
              </w:rPr>
            </w:pPr>
            <w:r w:rsidRPr="0049214B">
              <w:rPr>
                <w:rFonts w:eastAsia="Times New Roman" w:cs="Arial"/>
                <w:b/>
                <w:bCs/>
                <w:color w:val="000000"/>
                <w:szCs w:val="20"/>
                <w:lang w:eastAsia="cs-CZ"/>
              </w:rPr>
              <w:t>6</w:t>
            </w:r>
          </w:p>
        </w:tc>
        <w:tc>
          <w:tcPr>
            <w:tcW w:w="1603" w:type="dxa"/>
            <w:tcBorders>
              <w:top w:val="nil"/>
              <w:left w:val="nil"/>
              <w:bottom w:val="single" w:sz="4" w:space="0" w:color="auto"/>
              <w:right w:val="single" w:sz="4" w:space="0" w:color="auto"/>
            </w:tcBorders>
            <w:shd w:val="clear" w:color="000000" w:fill="FFFFCC"/>
            <w:vAlign w:val="center"/>
            <w:hideMark/>
          </w:tcPr>
          <w:p w14:paraId="1ECB57D8"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t>Tango rámeček</w:t>
            </w:r>
          </w:p>
        </w:tc>
        <w:tc>
          <w:tcPr>
            <w:tcW w:w="3686" w:type="dxa"/>
            <w:tcBorders>
              <w:top w:val="nil"/>
              <w:left w:val="nil"/>
              <w:bottom w:val="single" w:sz="4" w:space="0" w:color="auto"/>
              <w:right w:val="single" w:sz="4" w:space="0" w:color="auto"/>
            </w:tcBorders>
            <w:shd w:val="clear" w:color="000000" w:fill="FFFFCC"/>
            <w:vAlign w:val="center"/>
            <w:hideMark/>
          </w:tcPr>
          <w:p w14:paraId="79F5BA0E"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br/>
              <w:t>Tango rámeček pro elektroinstalační přístroje, jednonásobný, hnědá</w:t>
            </w:r>
            <w:r w:rsidRPr="0049214B">
              <w:rPr>
                <w:rFonts w:eastAsia="Times New Roman" w:cs="Arial"/>
                <w:b/>
                <w:bCs/>
                <w:color w:val="000000"/>
                <w:szCs w:val="20"/>
                <w:lang w:eastAsia="cs-CZ"/>
              </w:rPr>
              <w:br/>
            </w:r>
            <w:r w:rsidRPr="0049214B">
              <w:rPr>
                <w:rFonts w:eastAsia="Times New Roman" w:cs="Arial"/>
                <w:b/>
                <w:bCs/>
                <w:color w:val="000000"/>
                <w:szCs w:val="20"/>
                <w:lang w:eastAsia="cs-CZ"/>
              </w:rPr>
              <w:br/>
              <w:t xml:space="preserve"> </w:t>
            </w:r>
          </w:p>
        </w:tc>
        <w:tc>
          <w:tcPr>
            <w:tcW w:w="1984" w:type="dxa"/>
            <w:tcBorders>
              <w:top w:val="nil"/>
              <w:left w:val="nil"/>
              <w:bottom w:val="single" w:sz="4" w:space="0" w:color="auto"/>
              <w:right w:val="single" w:sz="4" w:space="0" w:color="auto"/>
            </w:tcBorders>
            <w:shd w:val="clear" w:color="000000" w:fill="FFFFCC"/>
            <w:vAlign w:val="center"/>
            <w:hideMark/>
          </w:tcPr>
          <w:p w14:paraId="62EF9AF4" w14:textId="77777777" w:rsidR="0049214B" w:rsidRPr="0049214B" w:rsidRDefault="0049214B" w:rsidP="0049214B">
            <w:pPr>
              <w:spacing w:line="240" w:lineRule="auto"/>
              <w:rPr>
                <w:rFonts w:eastAsia="Times New Roman" w:cs="Arial"/>
                <w:color w:val="000000"/>
                <w:szCs w:val="20"/>
                <w:lang w:eastAsia="cs-CZ"/>
              </w:rPr>
            </w:pPr>
            <w:r w:rsidRPr="0049214B">
              <w:rPr>
                <w:rFonts w:eastAsia="Times New Roman" w:cs="Arial"/>
                <w:color w:val="000000"/>
                <w:szCs w:val="20"/>
                <w:lang w:eastAsia="cs-CZ"/>
              </w:rPr>
              <w:t>např. ABB 3901A-B10 H</w:t>
            </w:r>
          </w:p>
        </w:tc>
        <w:tc>
          <w:tcPr>
            <w:tcW w:w="1280" w:type="dxa"/>
            <w:tcBorders>
              <w:top w:val="nil"/>
              <w:left w:val="nil"/>
              <w:bottom w:val="single" w:sz="4" w:space="0" w:color="auto"/>
              <w:right w:val="single" w:sz="4" w:space="0" w:color="auto"/>
            </w:tcBorders>
            <w:shd w:val="clear" w:color="000000" w:fill="FFFFCC"/>
            <w:noWrap/>
            <w:vAlign w:val="center"/>
            <w:hideMark/>
          </w:tcPr>
          <w:p w14:paraId="1D1863D3" w14:textId="77777777" w:rsidR="0049214B" w:rsidRPr="0049214B" w:rsidRDefault="0049214B" w:rsidP="0049214B">
            <w:pPr>
              <w:spacing w:line="240" w:lineRule="auto"/>
              <w:jc w:val="center"/>
              <w:rPr>
                <w:rFonts w:ascii="Calibri" w:eastAsia="Times New Roman" w:hAnsi="Calibri" w:cs="Calibri"/>
                <w:b/>
                <w:bCs/>
                <w:color w:val="000000"/>
                <w:szCs w:val="20"/>
                <w:lang w:eastAsia="cs-CZ"/>
              </w:rPr>
            </w:pPr>
            <w:r w:rsidRPr="0049214B">
              <w:rPr>
                <w:rFonts w:ascii="Calibri" w:eastAsia="Times New Roman" w:hAnsi="Calibri" w:cs="Calibri"/>
                <w:b/>
                <w:bCs/>
                <w:color w:val="000000"/>
                <w:szCs w:val="20"/>
                <w:lang w:eastAsia="cs-CZ"/>
              </w:rPr>
              <w:t>2</w:t>
            </w:r>
          </w:p>
        </w:tc>
      </w:tr>
      <w:tr w:rsidR="0049214B" w:rsidRPr="0049214B" w14:paraId="6DF9EB08" w14:textId="77777777" w:rsidTr="0049214B">
        <w:trPr>
          <w:divId w:val="1366784356"/>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47F581BC" w14:textId="77777777" w:rsidR="0049214B" w:rsidRPr="0049214B" w:rsidRDefault="0049214B" w:rsidP="0049214B">
            <w:pPr>
              <w:spacing w:line="240" w:lineRule="auto"/>
              <w:jc w:val="center"/>
              <w:rPr>
                <w:rFonts w:eastAsia="Times New Roman" w:cs="Arial"/>
                <w:b/>
                <w:bCs/>
                <w:color w:val="000000"/>
                <w:szCs w:val="20"/>
                <w:lang w:eastAsia="cs-CZ"/>
              </w:rPr>
            </w:pPr>
            <w:r w:rsidRPr="0049214B">
              <w:rPr>
                <w:rFonts w:eastAsia="Times New Roman" w:cs="Arial"/>
                <w:b/>
                <w:bCs/>
                <w:color w:val="000000"/>
                <w:szCs w:val="20"/>
                <w:lang w:eastAsia="cs-CZ"/>
              </w:rPr>
              <w:t>7</w:t>
            </w:r>
          </w:p>
        </w:tc>
        <w:tc>
          <w:tcPr>
            <w:tcW w:w="1603" w:type="dxa"/>
            <w:tcBorders>
              <w:top w:val="nil"/>
              <w:left w:val="nil"/>
              <w:bottom w:val="single" w:sz="4" w:space="0" w:color="auto"/>
              <w:right w:val="single" w:sz="4" w:space="0" w:color="auto"/>
            </w:tcBorders>
            <w:shd w:val="clear" w:color="000000" w:fill="FFFFCC"/>
            <w:vAlign w:val="center"/>
            <w:hideMark/>
          </w:tcPr>
          <w:p w14:paraId="307ED5E0"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t>Kryt otočného stmívače</w:t>
            </w:r>
          </w:p>
        </w:tc>
        <w:tc>
          <w:tcPr>
            <w:tcW w:w="3686" w:type="dxa"/>
            <w:tcBorders>
              <w:top w:val="nil"/>
              <w:left w:val="nil"/>
              <w:bottom w:val="single" w:sz="4" w:space="0" w:color="auto"/>
              <w:right w:val="single" w:sz="4" w:space="0" w:color="auto"/>
            </w:tcBorders>
            <w:shd w:val="clear" w:color="000000" w:fill="FFFFCC"/>
            <w:vAlign w:val="center"/>
            <w:hideMark/>
          </w:tcPr>
          <w:p w14:paraId="0CDFBE48"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t xml:space="preserve">Kryt stmívače s otočným ovládáním, s upevňovací maticí, hnědá </w:t>
            </w:r>
          </w:p>
        </w:tc>
        <w:tc>
          <w:tcPr>
            <w:tcW w:w="1984" w:type="dxa"/>
            <w:tcBorders>
              <w:top w:val="nil"/>
              <w:left w:val="nil"/>
              <w:bottom w:val="single" w:sz="4" w:space="0" w:color="auto"/>
              <w:right w:val="single" w:sz="4" w:space="0" w:color="auto"/>
            </w:tcBorders>
            <w:shd w:val="clear" w:color="000000" w:fill="FFFFCC"/>
            <w:vAlign w:val="center"/>
            <w:hideMark/>
          </w:tcPr>
          <w:p w14:paraId="7E9383B4" w14:textId="77777777" w:rsidR="0049214B" w:rsidRPr="0049214B" w:rsidRDefault="0049214B" w:rsidP="0049214B">
            <w:pPr>
              <w:spacing w:line="240" w:lineRule="auto"/>
              <w:rPr>
                <w:rFonts w:eastAsia="Times New Roman" w:cs="Arial"/>
                <w:color w:val="000000"/>
                <w:szCs w:val="20"/>
                <w:lang w:eastAsia="cs-CZ"/>
              </w:rPr>
            </w:pPr>
            <w:r w:rsidRPr="0049214B">
              <w:rPr>
                <w:rFonts w:eastAsia="Times New Roman" w:cs="Arial"/>
                <w:color w:val="000000"/>
                <w:szCs w:val="20"/>
                <w:lang w:eastAsia="cs-CZ"/>
              </w:rPr>
              <w:t>např. ABB 3294A-A123 H</w:t>
            </w:r>
          </w:p>
        </w:tc>
        <w:tc>
          <w:tcPr>
            <w:tcW w:w="1280" w:type="dxa"/>
            <w:tcBorders>
              <w:top w:val="nil"/>
              <w:left w:val="nil"/>
              <w:bottom w:val="single" w:sz="4" w:space="0" w:color="auto"/>
              <w:right w:val="single" w:sz="4" w:space="0" w:color="auto"/>
            </w:tcBorders>
            <w:shd w:val="clear" w:color="000000" w:fill="FFFFCC"/>
            <w:noWrap/>
            <w:vAlign w:val="center"/>
            <w:hideMark/>
          </w:tcPr>
          <w:p w14:paraId="7C308F64" w14:textId="77777777" w:rsidR="0049214B" w:rsidRPr="0049214B" w:rsidRDefault="0049214B" w:rsidP="0049214B">
            <w:pPr>
              <w:spacing w:line="240" w:lineRule="auto"/>
              <w:jc w:val="center"/>
              <w:rPr>
                <w:rFonts w:ascii="Calibri" w:eastAsia="Times New Roman" w:hAnsi="Calibri" w:cs="Calibri"/>
                <w:b/>
                <w:bCs/>
                <w:color w:val="000000"/>
                <w:szCs w:val="20"/>
                <w:lang w:eastAsia="cs-CZ"/>
              </w:rPr>
            </w:pPr>
            <w:r w:rsidRPr="0049214B">
              <w:rPr>
                <w:rFonts w:ascii="Calibri" w:eastAsia="Times New Roman" w:hAnsi="Calibri" w:cs="Calibri"/>
                <w:b/>
                <w:bCs/>
                <w:color w:val="000000"/>
                <w:szCs w:val="20"/>
                <w:lang w:eastAsia="cs-CZ"/>
              </w:rPr>
              <w:t>2</w:t>
            </w:r>
          </w:p>
        </w:tc>
      </w:tr>
      <w:tr w:rsidR="0049214B" w:rsidRPr="0049214B" w14:paraId="43ABFD89" w14:textId="77777777" w:rsidTr="0049214B">
        <w:trPr>
          <w:divId w:val="1366784356"/>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27BA8DEA" w14:textId="77777777" w:rsidR="0049214B" w:rsidRPr="0049214B" w:rsidRDefault="0049214B" w:rsidP="0049214B">
            <w:pPr>
              <w:spacing w:line="240" w:lineRule="auto"/>
              <w:jc w:val="center"/>
              <w:rPr>
                <w:rFonts w:eastAsia="Times New Roman" w:cs="Arial"/>
                <w:b/>
                <w:bCs/>
                <w:color w:val="000000"/>
                <w:szCs w:val="20"/>
                <w:lang w:eastAsia="cs-CZ"/>
              </w:rPr>
            </w:pPr>
            <w:r w:rsidRPr="0049214B">
              <w:rPr>
                <w:rFonts w:eastAsia="Times New Roman" w:cs="Arial"/>
                <w:b/>
                <w:bCs/>
                <w:color w:val="000000"/>
                <w:szCs w:val="20"/>
                <w:lang w:eastAsia="cs-CZ"/>
              </w:rPr>
              <w:t>8</w:t>
            </w:r>
          </w:p>
        </w:tc>
        <w:tc>
          <w:tcPr>
            <w:tcW w:w="1603" w:type="dxa"/>
            <w:tcBorders>
              <w:top w:val="nil"/>
              <w:left w:val="nil"/>
              <w:bottom w:val="single" w:sz="4" w:space="0" w:color="auto"/>
              <w:right w:val="single" w:sz="4" w:space="0" w:color="auto"/>
            </w:tcBorders>
            <w:shd w:val="clear" w:color="000000" w:fill="FFFFCC"/>
            <w:vAlign w:val="center"/>
            <w:hideMark/>
          </w:tcPr>
          <w:p w14:paraId="3AE31529"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t>LED zářivkové svítidlo</w:t>
            </w:r>
          </w:p>
        </w:tc>
        <w:tc>
          <w:tcPr>
            <w:tcW w:w="3686" w:type="dxa"/>
            <w:tcBorders>
              <w:top w:val="nil"/>
              <w:left w:val="nil"/>
              <w:bottom w:val="single" w:sz="4" w:space="0" w:color="auto"/>
              <w:right w:val="single" w:sz="4" w:space="0" w:color="auto"/>
            </w:tcBorders>
            <w:shd w:val="clear" w:color="000000" w:fill="FFFFCC"/>
            <w:vAlign w:val="center"/>
            <w:hideMark/>
          </w:tcPr>
          <w:p w14:paraId="34AFA6DA"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t xml:space="preserve">zářivkové svítidlo </w:t>
            </w:r>
            <w:proofErr w:type="spellStart"/>
            <w:r w:rsidRPr="0049214B">
              <w:rPr>
                <w:rFonts w:eastAsia="Times New Roman" w:cs="Arial"/>
                <w:b/>
                <w:bCs/>
                <w:color w:val="000000"/>
                <w:szCs w:val="20"/>
                <w:lang w:eastAsia="cs-CZ"/>
              </w:rPr>
              <w:t>obdelníkového</w:t>
            </w:r>
            <w:proofErr w:type="spellEnd"/>
            <w:r w:rsidRPr="0049214B">
              <w:rPr>
                <w:rFonts w:eastAsia="Times New Roman" w:cs="Arial"/>
                <w:b/>
                <w:bCs/>
                <w:color w:val="000000"/>
                <w:szCs w:val="20"/>
                <w:lang w:eastAsia="cs-CZ"/>
              </w:rPr>
              <w:t xml:space="preserve"> tvaru se stříbrnou lesklou odrazovou </w:t>
            </w:r>
            <w:proofErr w:type="spellStart"/>
            <w:r w:rsidRPr="0049214B">
              <w:rPr>
                <w:rFonts w:eastAsia="Times New Roman" w:cs="Arial"/>
                <w:b/>
                <w:bCs/>
                <w:color w:val="000000"/>
                <w:szCs w:val="20"/>
                <w:lang w:eastAsia="cs-CZ"/>
              </w:rPr>
              <w:t>mřížkous</w:t>
            </w:r>
            <w:proofErr w:type="spellEnd"/>
            <w:r w:rsidRPr="0049214B">
              <w:rPr>
                <w:rFonts w:eastAsia="Times New Roman" w:cs="Arial"/>
                <w:b/>
                <w:bCs/>
                <w:color w:val="000000"/>
                <w:szCs w:val="20"/>
                <w:lang w:eastAsia="cs-CZ"/>
              </w:rPr>
              <w:t xml:space="preserve"> pro LED trubice 120cm / patice G13, IP20</w:t>
            </w:r>
          </w:p>
        </w:tc>
        <w:tc>
          <w:tcPr>
            <w:tcW w:w="1984" w:type="dxa"/>
            <w:tcBorders>
              <w:top w:val="nil"/>
              <w:left w:val="nil"/>
              <w:bottom w:val="single" w:sz="4" w:space="0" w:color="auto"/>
              <w:right w:val="single" w:sz="4" w:space="0" w:color="auto"/>
            </w:tcBorders>
            <w:shd w:val="clear" w:color="000000" w:fill="FFFFCC"/>
            <w:vAlign w:val="center"/>
            <w:hideMark/>
          </w:tcPr>
          <w:p w14:paraId="51A0D4AF" w14:textId="77777777" w:rsidR="0049214B" w:rsidRPr="0049214B" w:rsidRDefault="0049214B" w:rsidP="0049214B">
            <w:pPr>
              <w:spacing w:line="240" w:lineRule="auto"/>
              <w:rPr>
                <w:rFonts w:eastAsia="Times New Roman" w:cs="Arial"/>
                <w:color w:val="000000"/>
                <w:szCs w:val="20"/>
                <w:lang w:eastAsia="cs-CZ"/>
              </w:rPr>
            </w:pPr>
            <w:r w:rsidRPr="0049214B">
              <w:rPr>
                <w:rFonts w:eastAsia="Times New Roman" w:cs="Arial"/>
                <w:color w:val="000000"/>
                <w:szCs w:val="20"/>
                <w:lang w:eastAsia="cs-CZ"/>
              </w:rPr>
              <w:t>např. MODUS LLXL2LED1200A</w:t>
            </w:r>
          </w:p>
        </w:tc>
        <w:tc>
          <w:tcPr>
            <w:tcW w:w="1280" w:type="dxa"/>
            <w:tcBorders>
              <w:top w:val="nil"/>
              <w:left w:val="nil"/>
              <w:bottom w:val="single" w:sz="4" w:space="0" w:color="auto"/>
              <w:right w:val="single" w:sz="4" w:space="0" w:color="auto"/>
            </w:tcBorders>
            <w:shd w:val="clear" w:color="000000" w:fill="FFFFCC"/>
            <w:noWrap/>
            <w:vAlign w:val="center"/>
            <w:hideMark/>
          </w:tcPr>
          <w:p w14:paraId="220C0F19" w14:textId="77777777" w:rsidR="0049214B" w:rsidRPr="0049214B" w:rsidRDefault="0049214B" w:rsidP="0049214B">
            <w:pPr>
              <w:spacing w:line="240" w:lineRule="auto"/>
              <w:jc w:val="center"/>
              <w:rPr>
                <w:rFonts w:ascii="Calibri" w:eastAsia="Times New Roman" w:hAnsi="Calibri" w:cs="Calibri"/>
                <w:b/>
                <w:bCs/>
                <w:color w:val="000000"/>
                <w:szCs w:val="20"/>
                <w:lang w:eastAsia="cs-CZ"/>
              </w:rPr>
            </w:pPr>
            <w:r w:rsidRPr="0049214B">
              <w:rPr>
                <w:rFonts w:ascii="Calibri" w:eastAsia="Times New Roman" w:hAnsi="Calibri" w:cs="Calibri"/>
                <w:b/>
                <w:bCs/>
                <w:color w:val="000000"/>
                <w:szCs w:val="20"/>
                <w:lang w:eastAsia="cs-CZ"/>
              </w:rPr>
              <w:t>5</w:t>
            </w:r>
          </w:p>
        </w:tc>
      </w:tr>
      <w:tr w:rsidR="0049214B" w:rsidRPr="0049214B" w14:paraId="035EB483" w14:textId="77777777" w:rsidTr="0049214B">
        <w:trPr>
          <w:divId w:val="1366784356"/>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382A473D" w14:textId="77777777" w:rsidR="0049214B" w:rsidRPr="0049214B" w:rsidRDefault="0049214B" w:rsidP="0049214B">
            <w:pPr>
              <w:spacing w:line="240" w:lineRule="auto"/>
              <w:jc w:val="center"/>
              <w:rPr>
                <w:rFonts w:eastAsia="Times New Roman" w:cs="Arial"/>
                <w:b/>
                <w:bCs/>
                <w:color w:val="000000"/>
                <w:szCs w:val="20"/>
                <w:lang w:eastAsia="cs-CZ"/>
              </w:rPr>
            </w:pPr>
            <w:r w:rsidRPr="0049214B">
              <w:rPr>
                <w:rFonts w:eastAsia="Times New Roman" w:cs="Arial"/>
                <w:b/>
                <w:bCs/>
                <w:color w:val="000000"/>
                <w:szCs w:val="20"/>
                <w:lang w:eastAsia="cs-CZ"/>
              </w:rPr>
              <w:t>9</w:t>
            </w:r>
          </w:p>
        </w:tc>
        <w:tc>
          <w:tcPr>
            <w:tcW w:w="1603" w:type="dxa"/>
            <w:tcBorders>
              <w:top w:val="nil"/>
              <w:left w:val="nil"/>
              <w:bottom w:val="single" w:sz="4" w:space="0" w:color="auto"/>
              <w:right w:val="single" w:sz="4" w:space="0" w:color="auto"/>
            </w:tcBorders>
            <w:shd w:val="clear" w:color="000000" w:fill="FFFFCC"/>
            <w:vAlign w:val="center"/>
            <w:hideMark/>
          </w:tcPr>
          <w:p w14:paraId="48FBBA2A"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t>LED trubice</w:t>
            </w:r>
          </w:p>
        </w:tc>
        <w:tc>
          <w:tcPr>
            <w:tcW w:w="3686" w:type="dxa"/>
            <w:tcBorders>
              <w:top w:val="nil"/>
              <w:left w:val="nil"/>
              <w:bottom w:val="single" w:sz="4" w:space="0" w:color="auto"/>
              <w:right w:val="single" w:sz="4" w:space="0" w:color="auto"/>
            </w:tcBorders>
            <w:shd w:val="clear" w:color="000000" w:fill="FFFFCC"/>
            <w:vAlign w:val="center"/>
            <w:hideMark/>
          </w:tcPr>
          <w:p w14:paraId="7C21B046"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t xml:space="preserve">LED trubice HBN120 18W 120cm WW 3000K teplá bílá LED zářivka 1200mm mléčná 013130 </w:t>
            </w:r>
          </w:p>
        </w:tc>
        <w:tc>
          <w:tcPr>
            <w:tcW w:w="1984" w:type="dxa"/>
            <w:tcBorders>
              <w:top w:val="nil"/>
              <w:left w:val="nil"/>
              <w:bottom w:val="single" w:sz="4" w:space="0" w:color="auto"/>
              <w:right w:val="single" w:sz="4" w:space="0" w:color="auto"/>
            </w:tcBorders>
            <w:shd w:val="clear" w:color="000000" w:fill="FFFFCC"/>
            <w:vAlign w:val="center"/>
            <w:hideMark/>
          </w:tcPr>
          <w:p w14:paraId="33747786" w14:textId="77777777" w:rsidR="0049214B" w:rsidRPr="0049214B" w:rsidRDefault="0049214B" w:rsidP="0049214B">
            <w:pPr>
              <w:spacing w:line="240" w:lineRule="auto"/>
              <w:rPr>
                <w:rFonts w:eastAsia="Times New Roman" w:cs="Arial"/>
                <w:color w:val="000000"/>
                <w:szCs w:val="20"/>
                <w:lang w:eastAsia="cs-CZ"/>
              </w:rPr>
            </w:pPr>
            <w:r w:rsidRPr="0049214B">
              <w:rPr>
                <w:rFonts w:eastAsia="Times New Roman" w:cs="Arial"/>
                <w:color w:val="000000"/>
                <w:szCs w:val="20"/>
                <w:lang w:eastAsia="cs-CZ"/>
              </w:rPr>
              <w:t> </w:t>
            </w:r>
          </w:p>
        </w:tc>
        <w:tc>
          <w:tcPr>
            <w:tcW w:w="1280" w:type="dxa"/>
            <w:tcBorders>
              <w:top w:val="nil"/>
              <w:left w:val="nil"/>
              <w:bottom w:val="single" w:sz="4" w:space="0" w:color="auto"/>
              <w:right w:val="single" w:sz="4" w:space="0" w:color="auto"/>
            </w:tcBorders>
            <w:shd w:val="clear" w:color="000000" w:fill="FFFFCC"/>
            <w:noWrap/>
            <w:vAlign w:val="center"/>
            <w:hideMark/>
          </w:tcPr>
          <w:p w14:paraId="161A2088" w14:textId="77777777" w:rsidR="0049214B" w:rsidRPr="0049214B" w:rsidRDefault="0049214B" w:rsidP="0049214B">
            <w:pPr>
              <w:spacing w:line="240" w:lineRule="auto"/>
              <w:jc w:val="center"/>
              <w:rPr>
                <w:rFonts w:ascii="Calibri" w:eastAsia="Times New Roman" w:hAnsi="Calibri" w:cs="Calibri"/>
                <w:b/>
                <w:bCs/>
                <w:color w:val="000000"/>
                <w:szCs w:val="20"/>
                <w:lang w:eastAsia="cs-CZ"/>
              </w:rPr>
            </w:pPr>
            <w:r w:rsidRPr="0049214B">
              <w:rPr>
                <w:rFonts w:ascii="Calibri" w:eastAsia="Times New Roman" w:hAnsi="Calibri" w:cs="Calibri"/>
                <w:b/>
                <w:bCs/>
                <w:color w:val="000000"/>
                <w:szCs w:val="20"/>
                <w:lang w:eastAsia="cs-CZ"/>
              </w:rPr>
              <w:t>25</w:t>
            </w:r>
          </w:p>
        </w:tc>
      </w:tr>
      <w:tr w:rsidR="0049214B" w:rsidRPr="0049214B" w14:paraId="1D0CA88D" w14:textId="77777777" w:rsidTr="0049214B">
        <w:trPr>
          <w:divId w:val="1366784356"/>
          <w:trHeight w:val="1695"/>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633FB46B" w14:textId="77777777" w:rsidR="0049214B" w:rsidRPr="0049214B" w:rsidRDefault="0049214B" w:rsidP="0049214B">
            <w:pPr>
              <w:spacing w:line="240" w:lineRule="auto"/>
              <w:jc w:val="center"/>
              <w:rPr>
                <w:rFonts w:eastAsia="Times New Roman" w:cs="Arial"/>
                <w:b/>
                <w:bCs/>
                <w:color w:val="000000"/>
                <w:szCs w:val="20"/>
                <w:lang w:eastAsia="cs-CZ"/>
              </w:rPr>
            </w:pPr>
            <w:r w:rsidRPr="0049214B">
              <w:rPr>
                <w:rFonts w:eastAsia="Times New Roman" w:cs="Arial"/>
                <w:b/>
                <w:bCs/>
                <w:color w:val="000000"/>
                <w:szCs w:val="20"/>
                <w:lang w:eastAsia="cs-CZ"/>
              </w:rPr>
              <w:lastRenderedPageBreak/>
              <w:t>10</w:t>
            </w:r>
          </w:p>
        </w:tc>
        <w:tc>
          <w:tcPr>
            <w:tcW w:w="1603" w:type="dxa"/>
            <w:tcBorders>
              <w:top w:val="nil"/>
              <w:left w:val="nil"/>
              <w:bottom w:val="single" w:sz="4" w:space="0" w:color="auto"/>
              <w:right w:val="single" w:sz="4" w:space="0" w:color="auto"/>
            </w:tcBorders>
            <w:shd w:val="clear" w:color="000000" w:fill="FFFFCC"/>
            <w:vAlign w:val="center"/>
            <w:hideMark/>
          </w:tcPr>
          <w:p w14:paraId="1DF95ADE"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t>LED zářivkové svítidlo</w:t>
            </w:r>
          </w:p>
        </w:tc>
        <w:tc>
          <w:tcPr>
            <w:tcW w:w="3686" w:type="dxa"/>
            <w:tcBorders>
              <w:top w:val="nil"/>
              <w:left w:val="nil"/>
              <w:bottom w:val="single" w:sz="4" w:space="0" w:color="auto"/>
              <w:right w:val="single" w:sz="4" w:space="0" w:color="auto"/>
            </w:tcBorders>
            <w:shd w:val="clear" w:color="000000" w:fill="FFFFCC"/>
            <w:vAlign w:val="center"/>
            <w:hideMark/>
          </w:tcPr>
          <w:p w14:paraId="021FC301"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t xml:space="preserve">zářivkové svítidlo </w:t>
            </w:r>
            <w:proofErr w:type="spellStart"/>
            <w:r w:rsidRPr="0049214B">
              <w:rPr>
                <w:rFonts w:eastAsia="Times New Roman" w:cs="Arial"/>
                <w:b/>
                <w:bCs/>
                <w:color w:val="000000"/>
                <w:szCs w:val="20"/>
                <w:lang w:eastAsia="cs-CZ"/>
              </w:rPr>
              <w:t>obdelníkového</w:t>
            </w:r>
            <w:proofErr w:type="spellEnd"/>
            <w:r w:rsidRPr="0049214B">
              <w:rPr>
                <w:rFonts w:eastAsia="Times New Roman" w:cs="Arial"/>
                <w:b/>
                <w:bCs/>
                <w:color w:val="000000"/>
                <w:szCs w:val="20"/>
                <w:lang w:eastAsia="cs-CZ"/>
              </w:rPr>
              <w:t xml:space="preserve"> tvaru se stříbrnou lesklou odrazovou </w:t>
            </w:r>
            <w:proofErr w:type="spellStart"/>
            <w:r w:rsidRPr="0049214B">
              <w:rPr>
                <w:rFonts w:eastAsia="Times New Roman" w:cs="Arial"/>
                <w:b/>
                <w:bCs/>
                <w:color w:val="000000"/>
                <w:szCs w:val="20"/>
                <w:lang w:eastAsia="cs-CZ"/>
              </w:rPr>
              <w:t>mřížkous</w:t>
            </w:r>
            <w:proofErr w:type="spellEnd"/>
            <w:r w:rsidRPr="0049214B">
              <w:rPr>
                <w:rFonts w:eastAsia="Times New Roman" w:cs="Arial"/>
                <w:b/>
                <w:bCs/>
                <w:color w:val="000000"/>
                <w:szCs w:val="20"/>
                <w:lang w:eastAsia="cs-CZ"/>
              </w:rPr>
              <w:t xml:space="preserve"> pro LED trubice 150 </w:t>
            </w:r>
            <w:proofErr w:type="gramStart"/>
            <w:r w:rsidRPr="0049214B">
              <w:rPr>
                <w:rFonts w:eastAsia="Times New Roman" w:cs="Arial"/>
                <w:b/>
                <w:bCs/>
                <w:color w:val="000000"/>
                <w:szCs w:val="20"/>
                <w:lang w:eastAsia="cs-CZ"/>
              </w:rPr>
              <w:t>cm , 57W</w:t>
            </w:r>
            <w:proofErr w:type="gramEnd"/>
            <w:r w:rsidRPr="0049214B">
              <w:rPr>
                <w:rFonts w:eastAsia="Times New Roman" w:cs="Arial"/>
                <w:b/>
                <w:bCs/>
                <w:color w:val="000000"/>
                <w:szCs w:val="20"/>
                <w:lang w:eastAsia="cs-CZ"/>
              </w:rPr>
              <w:t xml:space="preserve">, 1558 mm x 264 mm, </w:t>
            </w:r>
            <w:proofErr w:type="spellStart"/>
            <w:r w:rsidRPr="0049214B">
              <w:rPr>
                <w:rFonts w:eastAsia="Times New Roman" w:cs="Arial"/>
                <w:b/>
                <w:bCs/>
                <w:color w:val="000000"/>
                <w:szCs w:val="20"/>
                <w:lang w:eastAsia="cs-CZ"/>
              </w:rPr>
              <w:t>hloubkaí</w:t>
            </w:r>
            <w:proofErr w:type="spellEnd"/>
            <w:r w:rsidRPr="0049214B">
              <w:rPr>
                <w:rFonts w:eastAsia="Times New Roman" w:cs="Arial"/>
                <w:b/>
                <w:bCs/>
                <w:color w:val="000000"/>
                <w:szCs w:val="20"/>
                <w:lang w:eastAsia="cs-CZ"/>
              </w:rPr>
              <w:t xml:space="preserve"> 60 mm, s Stupeň krytí IP20,  4000 K (neutrální bílá barva) se světelným tokem 6200 </w:t>
            </w:r>
            <w:proofErr w:type="spellStart"/>
            <w:r w:rsidRPr="0049214B">
              <w:rPr>
                <w:rFonts w:eastAsia="Times New Roman" w:cs="Arial"/>
                <w:b/>
                <w:bCs/>
                <w:color w:val="000000"/>
                <w:szCs w:val="20"/>
                <w:lang w:eastAsia="cs-CZ"/>
              </w:rPr>
              <w:t>lm</w:t>
            </w:r>
            <w:proofErr w:type="spellEnd"/>
            <w:r w:rsidRPr="0049214B">
              <w:rPr>
                <w:rFonts w:eastAsia="Times New Roman" w:cs="Arial"/>
                <w:b/>
                <w:bCs/>
                <w:color w:val="000000"/>
                <w:szCs w:val="20"/>
                <w:lang w:eastAsia="cs-CZ"/>
              </w:rPr>
              <w:t xml:space="preserve">.                        </w:t>
            </w:r>
          </w:p>
        </w:tc>
        <w:tc>
          <w:tcPr>
            <w:tcW w:w="1984" w:type="dxa"/>
            <w:tcBorders>
              <w:top w:val="nil"/>
              <w:left w:val="nil"/>
              <w:bottom w:val="single" w:sz="4" w:space="0" w:color="auto"/>
              <w:right w:val="single" w:sz="4" w:space="0" w:color="auto"/>
            </w:tcBorders>
            <w:shd w:val="clear" w:color="000000" w:fill="FFFFCC"/>
            <w:vAlign w:val="center"/>
            <w:hideMark/>
          </w:tcPr>
          <w:p w14:paraId="1788B45D" w14:textId="77777777" w:rsidR="0049214B" w:rsidRPr="0049214B" w:rsidRDefault="0049214B" w:rsidP="0049214B">
            <w:pPr>
              <w:spacing w:line="240" w:lineRule="auto"/>
              <w:rPr>
                <w:rFonts w:eastAsia="Times New Roman" w:cs="Arial"/>
                <w:color w:val="000000"/>
                <w:szCs w:val="20"/>
                <w:lang w:eastAsia="cs-CZ"/>
              </w:rPr>
            </w:pPr>
            <w:r w:rsidRPr="0049214B">
              <w:rPr>
                <w:rFonts w:eastAsia="Times New Roman" w:cs="Arial"/>
                <w:color w:val="000000"/>
                <w:szCs w:val="20"/>
                <w:lang w:eastAsia="cs-CZ"/>
              </w:rPr>
              <w:t>např. MODUS LLXL2LED1500AL</w:t>
            </w:r>
          </w:p>
        </w:tc>
        <w:tc>
          <w:tcPr>
            <w:tcW w:w="1280" w:type="dxa"/>
            <w:tcBorders>
              <w:top w:val="nil"/>
              <w:left w:val="nil"/>
              <w:bottom w:val="single" w:sz="4" w:space="0" w:color="auto"/>
              <w:right w:val="single" w:sz="4" w:space="0" w:color="auto"/>
            </w:tcBorders>
            <w:shd w:val="clear" w:color="000000" w:fill="FFFFCC"/>
            <w:noWrap/>
            <w:vAlign w:val="center"/>
            <w:hideMark/>
          </w:tcPr>
          <w:p w14:paraId="727C13B3" w14:textId="77777777" w:rsidR="0049214B" w:rsidRPr="0049214B" w:rsidRDefault="0049214B" w:rsidP="0049214B">
            <w:pPr>
              <w:spacing w:line="240" w:lineRule="auto"/>
              <w:jc w:val="center"/>
              <w:rPr>
                <w:rFonts w:ascii="Calibri" w:eastAsia="Times New Roman" w:hAnsi="Calibri" w:cs="Calibri"/>
                <w:b/>
                <w:bCs/>
                <w:color w:val="000000"/>
                <w:szCs w:val="20"/>
                <w:lang w:eastAsia="cs-CZ"/>
              </w:rPr>
            </w:pPr>
            <w:r w:rsidRPr="0049214B">
              <w:rPr>
                <w:rFonts w:ascii="Calibri" w:eastAsia="Times New Roman" w:hAnsi="Calibri" w:cs="Calibri"/>
                <w:b/>
                <w:bCs/>
                <w:color w:val="000000"/>
                <w:szCs w:val="20"/>
                <w:lang w:eastAsia="cs-CZ"/>
              </w:rPr>
              <w:t>2</w:t>
            </w:r>
          </w:p>
        </w:tc>
      </w:tr>
      <w:tr w:rsidR="0049214B" w:rsidRPr="0049214B" w14:paraId="5D969039" w14:textId="77777777" w:rsidTr="0049214B">
        <w:trPr>
          <w:divId w:val="1366784356"/>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09AAD9B4" w14:textId="77777777" w:rsidR="0049214B" w:rsidRPr="0049214B" w:rsidRDefault="0049214B" w:rsidP="0049214B">
            <w:pPr>
              <w:spacing w:line="240" w:lineRule="auto"/>
              <w:jc w:val="center"/>
              <w:rPr>
                <w:rFonts w:eastAsia="Times New Roman" w:cs="Arial"/>
                <w:b/>
                <w:bCs/>
                <w:color w:val="000000"/>
                <w:szCs w:val="20"/>
                <w:lang w:eastAsia="cs-CZ"/>
              </w:rPr>
            </w:pPr>
            <w:r w:rsidRPr="0049214B">
              <w:rPr>
                <w:rFonts w:eastAsia="Times New Roman" w:cs="Arial"/>
                <w:b/>
                <w:bCs/>
                <w:color w:val="000000"/>
                <w:szCs w:val="20"/>
                <w:lang w:eastAsia="cs-CZ"/>
              </w:rPr>
              <w:t>11</w:t>
            </w:r>
          </w:p>
        </w:tc>
        <w:tc>
          <w:tcPr>
            <w:tcW w:w="1603" w:type="dxa"/>
            <w:tcBorders>
              <w:top w:val="nil"/>
              <w:left w:val="nil"/>
              <w:bottom w:val="single" w:sz="4" w:space="0" w:color="auto"/>
              <w:right w:val="single" w:sz="4" w:space="0" w:color="auto"/>
            </w:tcBorders>
            <w:shd w:val="clear" w:color="000000" w:fill="FFFFCC"/>
            <w:vAlign w:val="center"/>
            <w:hideMark/>
          </w:tcPr>
          <w:p w14:paraId="7A6E95DE"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t>LED trubice</w:t>
            </w:r>
          </w:p>
        </w:tc>
        <w:tc>
          <w:tcPr>
            <w:tcW w:w="3686" w:type="dxa"/>
            <w:tcBorders>
              <w:top w:val="nil"/>
              <w:left w:val="nil"/>
              <w:bottom w:val="single" w:sz="4" w:space="0" w:color="auto"/>
              <w:right w:val="single" w:sz="4" w:space="0" w:color="auto"/>
            </w:tcBorders>
            <w:shd w:val="clear" w:color="000000" w:fill="FFFFCC"/>
            <w:vAlign w:val="center"/>
            <w:hideMark/>
          </w:tcPr>
          <w:p w14:paraId="7F7870C9"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t xml:space="preserve">LED trubice HBN150 20W 150cm NW neutrální bílá LED zářivka 1500mm mléčná 014131      </w:t>
            </w:r>
          </w:p>
        </w:tc>
        <w:tc>
          <w:tcPr>
            <w:tcW w:w="1984" w:type="dxa"/>
            <w:tcBorders>
              <w:top w:val="nil"/>
              <w:left w:val="nil"/>
              <w:bottom w:val="single" w:sz="4" w:space="0" w:color="auto"/>
              <w:right w:val="single" w:sz="4" w:space="0" w:color="auto"/>
            </w:tcBorders>
            <w:shd w:val="clear" w:color="000000" w:fill="FFFFCC"/>
            <w:vAlign w:val="center"/>
            <w:hideMark/>
          </w:tcPr>
          <w:p w14:paraId="4A8BDB0F" w14:textId="77777777" w:rsidR="0049214B" w:rsidRPr="0049214B" w:rsidRDefault="0049214B" w:rsidP="0049214B">
            <w:pPr>
              <w:spacing w:line="240" w:lineRule="auto"/>
              <w:rPr>
                <w:rFonts w:eastAsia="Times New Roman" w:cs="Arial"/>
                <w:color w:val="000000"/>
                <w:szCs w:val="20"/>
                <w:lang w:eastAsia="cs-CZ"/>
              </w:rPr>
            </w:pPr>
            <w:r w:rsidRPr="0049214B">
              <w:rPr>
                <w:rFonts w:eastAsia="Times New Roman" w:cs="Arial"/>
                <w:color w:val="000000"/>
                <w:szCs w:val="20"/>
                <w:lang w:eastAsia="cs-CZ"/>
              </w:rPr>
              <w:t> </w:t>
            </w:r>
          </w:p>
        </w:tc>
        <w:tc>
          <w:tcPr>
            <w:tcW w:w="1280" w:type="dxa"/>
            <w:tcBorders>
              <w:top w:val="nil"/>
              <w:left w:val="nil"/>
              <w:bottom w:val="single" w:sz="4" w:space="0" w:color="auto"/>
              <w:right w:val="single" w:sz="4" w:space="0" w:color="auto"/>
            </w:tcBorders>
            <w:shd w:val="clear" w:color="000000" w:fill="FFFFCC"/>
            <w:noWrap/>
            <w:vAlign w:val="center"/>
            <w:hideMark/>
          </w:tcPr>
          <w:p w14:paraId="725FBB04" w14:textId="77777777" w:rsidR="0049214B" w:rsidRPr="0049214B" w:rsidRDefault="0049214B" w:rsidP="0049214B">
            <w:pPr>
              <w:spacing w:line="240" w:lineRule="auto"/>
              <w:jc w:val="center"/>
              <w:rPr>
                <w:rFonts w:ascii="Calibri" w:eastAsia="Times New Roman" w:hAnsi="Calibri" w:cs="Calibri"/>
                <w:b/>
                <w:bCs/>
                <w:color w:val="000000"/>
                <w:szCs w:val="20"/>
                <w:lang w:eastAsia="cs-CZ"/>
              </w:rPr>
            </w:pPr>
            <w:r w:rsidRPr="0049214B">
              <w:rPr>
                <w:rFonts w:ascii="Calibri" w:eastAsia="Times New Roman" w:hAnsi="Calibri" w:cs="Calibri"/>
                <w:b/>
                <w:bCs/>
                <w:color w:val="000000"/>
                <w:szCs w:val="20"/>
                <w:lang w:eastAsia="cs-CZ"/>
              </w:rPr>
              <w:t>10</w:t>
            </w:r>
          </w:p>
        </w:tc>
      </w:tr>
      <w:tr w:rsidR="0049214B" w:rsidRPr="0049214B" w14:paraId="139F50A9" w14:textId="77777777" w:rsidTr="0049214B">
        <w:trPr>
          <w:divId w:val="1366784356"/>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7427B9A3" w14:textId="77777777" w:rsidR="0049214B" w:rsidRPr="0049214B" w:rsidRDefault="0049214B" w:rsidP="0049214B">
            <w:pPr>
              <w:spacing w:line="240" w:lineRule="auto"/>
              <w:jc w:val="center"/>
              <w:rPr>
                <w:rFonts w:eastAsia="Times New Roman" w:cs="Arial"/>
                <w:b/>
                <w:bCs/>
                <w:color w:val="000000"/>
                <w:szCs w:val="20"/>
                <w:lang w:eastAsia="cs-CZ"/>
              </w:rPr>
            </w:pPr>
            <w:r w:rsidRPr="0049214B">
              <w:rPr>
                <w:rFonts w:eastAsia="Times New Roman" w:cs="Arial"/>
                <w:b/>
                <w:bCs/>
                <w:color w:val="000000"/>
                <w:szCs w:val="20"/>
                <w:lang w:eastAsia="cs-CZ"/>
              </w:rPr>
              <w:t>12</w:t>
            </w:r>
          </w:p>
        </w:tc>
        <w:tc>
          <w:tcPr>
            <w:tcW w:w="1603" w:type="dxa"/>
            <w:tcBorders>
              <w:top w:val="nil"/>
              <w:left w:val="nil"/>
              <w:bottom w:val="single" w:sz="4" w:space="0" w:color="auto"/>
              <w:right w:val="single" w:sz="4" w:space="0" w:color="auto"/>
            </w:tcBorders>
            <w:shd w:val="clear" w:color="000000" w:fill="FFFFCC"/>
            <w:vAlign w:val="center"/>
            <w:hideMark/>
          </w:tcPr>
          <w:p w14:paraId="3309A7BD"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t>LED svítidlo</w:t>
            </w:r>
          </w:p>
        </w:tc>
        <w:tc>
          <w:tcPr>
            <w:tcW w:w="3686" w:type="dxa"/>
            <w:tcBorders>
              <w:top w:val="nil"/>
              <w:left w:val="nil"/>
              <w:bottom w:val="single" w:sz="4" w:space="0" w:color="auto"/>
              <w:right w:val="single" w:sz="4" w:space="0" w:color="auto"/>
            </w:tcBorders>
            <w:shd w:val="clear" w:color="000000" w:fill="FFFFCC"/>
            <w:vAlign w:val="center"/>
            <w:hideMark/>
          </w:tcPr>
          <w:p w14:paraId="1474CB83"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t xml:space="preserve"> LED 1200 3000 830 LED svítidlo lineární IP20 35W 3000 K 4000 </w:t>
            </w:r>
            <w:proofErr w:type="spellStart"/>
            <w:r w:rsidRPr="0049214B">
              <w:rPr>
                <w:rFonts w:eastAsia="Times New Roman" w:cs="Arial"/>
                <w:b/>
                <w:bCs/>
                <w:color w:val="000000"/>
                <w:szCs w:val="20"/>
                <w:lang w:eastAsia="cs-CZ"/>
              </w:rPr>
              <w:t>lm</w:t>
            </w:r>
            <w:proofErr w:type="spellEnd"/>
          </w:p>
        </w:tc>
        <w:tc>
          <w:tcPr>
            <w:tcW w:w="1984" w:type="dxa"/>
            <w:tcBorders>
              <w:top w:val="nil"/>
              <w:left w:val="nil"/>
              <w:bottom w:val="single" w:sz="4" w:space="0" w:color="auto"/>
              <w:right w:val="single" w:sz="4" w:space="0" w:color="auto"/>
            </w:tcBorders>
            <w:shd w:val="clear" w:color="000000" w:fill="FFFFCC"/>
            <w:vAlign w:val="center"/>
            <w:hideMark/>
          </w:tcPr>
          <w:p w14:paraId="5FB02FDD" w14:textId="77777777" w:rsidR="0049214B" w:rsidRPr="0049214B" w:rsidRDefault="0049214B" w:rsidP="0049214B">
            <w:pPr>
              <w:spacing w:line="240" w:lineRule="auto"/>
              <w:rPr>
                <w:rFonts w:eastAsia="Times New Roman" w:cs="Arial"/>
                <w:color w:val="000000"/>
                <w:szCs w:val="20"/>
                <w:lang w:eastAsia="cs-CZ"/>
              </w:rPr>
            </w:pPr>
            <w:r w:rsidRPr="0049214B">
              <w:rPr>
                <w:rFonts w:eastAsia="Times New Roman" w:cs="Arial"/>
                <w:color w:val="000000"/>
                <w:szCs w:val="20"/>
                <w:lang w:eastAsia="cs-CZ"/>
              </w:rPr>
              <w:t xml:space="preserve">např. </w:t>
            </w:r>
            <w:proofErr w:type="spellStart"/>
            <w:r w:rsidRPr="0049214B">
              <w:rPr>
                <w:rFonts w:eastAsia="Times New Roman" w:cs="Arial"/>
                <w:color w:val="000000"/>
                <w:szCs w:val="20"/>
                <w:lang w:eastAsia="cs-CZ"/>
              </w:rPr>
              <w:t>Thorn</w:t>
            </w:r>
            <w:proofErr w:type="spellEnd"/>
            <w:r w:rsidRPr="0049214B">
              <w:rPr>
                <w:rFonts w:eastAsia="Times New Roman" w:cs="Arial"/>
                <w:color w:val="000000"/>
                <w:szCs w:val="20"/>
                <w:lang w:eastAsia="cs-CZ"/>
              </w:rPr>
              <w:t xml:space="preserve"> EMMA ELSVOS1009708 </w:t>
            </w:r>
          </w:p>
        </w:tc>
        <w:tc>
          <w:tcPr>
            <w:tcW w:w="1280" w:type="dxa"/>
            <w:tcBorders>
              <w:top w:val="nil"/>
              <w:left w:val="nil"/>
              <w:bottom w:val="single" w:sz="4" w:space="0" w:color="auto"/>
              <w:right w:val="single" w:sz="4" w:space="0" w:color="auto"/>
            </w:tcBorders>
            <w:shd w:val="clear" w:color="000000" w:fill="FFFFCC"/>
            <w:noWrap/>
            <w:vAlign w:val="center"/>
            <w:hideMark/>
          </w:tcPr>
          <w:p w14:paraId="052911DF" w14:textId="77777777" w:rsidR="0049214B" w:rsidRPr="0049214B" w:rsidRDefault="0049214B" w:rsidP="0049214B">
            <w:pPr>
              <w:spacing w:line="240" w:lineRule="auto"/>
              <w:jc w:val="center"/>
              <w:rPr>
                <w:rFonts w:ascii="Calibri" w:eastAsia="Times New Roman" w:hAnsi="Calibri" w:cs="Calibri"/>
                <w:b/>
                <w:bCs/>
                <w:color w:val="000000"/>
                <w:szCs w:val="20"/>
                <w:lang w:eastAsia="cs-CZ"/>
              </w:rPr>
            </w:pPr>
            <w:r w:rsidRPr="0049214B">
              <w:rPr>
                <w:rFonts w:ascii="Calibri" w:eastAsia="Times New Roman" w:hAnsi="Calibri" w:cs="Calibri"/>
                <w:b/>
                <w:bCs/>
                <w:color w:val="000000"/>
                <w:szCs w:val="20"/>
                <w:lang w:eastAsia="cs-CZ"/>
              </w:rPr>
              <w:t>16</w:t>
            </w:r>
          </w:p>
        </w:tc>
      </w:tr>
      <w:tr w:rsidR="0049214B" w:rsidRPr="0049214B" w14:paraId="043FC230" w14:textId="77777777" w:rsidTr="0049214B">
        <w:trPr>
          <w:divId w:val="1366784356"/>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61E62328" w14:textId="77777777" w:rsidR="0049214B" w:rsidRPr="0049214B" w:rsidRDefault="0049214B" w:rsidP="0049214B">
            <w:pPr>
              <w:spacing w:line="240" w:lineRule="auto"/>
              <w:jc w:val="center"/>
              <w:rPr>
                <w:rFonts w:eastAsia="Times New Roman" w:cs="Arial"/>
                <w:b/>
                <w:bCs/>
                <w:color w:val="000000"/>
                <w:szCs w:val="20"/>
                <w:lang w:eastAsia="cs-CZ"/>
              </w:rPr>
            </w:pPr>
            <w:r w:rsidRPr="0049214B">
              <w:rPr>
                <w:rFonts w:eastAsia="Times New Roman" w:cs="Arial"/>
                <w:b/>
                <w:bCs/>
                <w:color w:val="000000"/>
                <w:szCs w:val="20"/>
                <w:lang w:eastAsia="cs-CZ"/>
              </w:rPr>
              <w:t>13</w:t>
            </w:r>
          </w:p>
        </w:tc>
        <w:tc>
          <w:tcPr>
            <w:tcW w:w="1603" w:type="dxa"/>
            <w:tcBorders>
              <w:top w:val="nil"/>
              <w:left w:val="nil"/>
              <w:bottom w:val="single" w:sz="4" w:space="0" w:color="auto"/>
              <w:right w:val="single" w:sz="4" w:space="0" w:color="auto"/>
            </w:tcBorders>
            <w:shd w:val="clear" w:color="000000" w:fill="FFFFCC"/>
            <w:vAlign w:val="center"/>
            <w:hideMark/>
          </w:tcPr>
          <w:p w14:paraId="54DFA579"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t>LED stropní závěsné svítidlo</w:t>
            </w:r>
          </w:p>
        </w:tc>
        <w:tc>
          <w:tcPr>
            <w:tcW w:w="3686" w:type="dxa"/>
            <w:tcBorders>
              <w:top w:val="nil"/>
              <w:left w:val="nil"/>
              <w:bottom w:val="single" w:sz="4" w:space="0" w:color="auto"/>
              <w:right w:val="single" w:sz="4" w:space="0" w:color="auto"/>
            </w:tcBorders>
            <w:shd w:val="clear" w:color="000000" w:fill="FFFFCC"/>
            <w:vAlign w:val="center"/>
            <w:hideMark/>
          </w:tcPr>
          <w:p w14:paraId="22DBFB09"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t xml:space="preserve">LED Stropní závěsné svítidlo LED/30W/230V 4000K bílá     </w:t>
            </w:r>
          </w:p>
        </w:tc>
        <w:tc>
          <w:tcPr>
            <w:tcW w:w="1984" w:type="dxa"/>
            <w:tcBorders>
              <w:top w:val="nil"/>
              <w:left w:val="nil"/>
              <w:bottom w:val="single" w:sz="4" w:space="0" w:color="auto"/>
              <w:right w:val="single" w:sz="4" w:space="0" w:color="auto"/>
            </w:tcBorders>
            <w:shd w:val="clear" w:color="000000" w:fill="FFFFCC"/>
            <w:vAlign w:val="center"/>
            <w:hideMark/>
          </w:tcPr>
          <w:p w14:paraId="6C3A4735" w14:textId="77777777" w:rsidR="0049214B" w:rsidRPr="0049214B" w:rsidRDefault="0049214B" w:rsidP="0049214B">
            <w:pPr>
              <w:spacing w:line="240" w:lineRule="auto"/>
              <w:rPr>
                <w:rFonts w:eastAsia="Times New Roman" w:cs="Arial"/>
                <w:color w:val="000000"/>
                <w:szCs w:val="20"/>
                <w:lang w:eastAsia="cs-CZ"/>
              </w:rPr>
            </w:pPr>
            <w:r w:rsidRPr="0049214B">
              <w:rPr>
                <w:rFonts w:eastAsia="Times New Roman" w:cs="Arial"/>
                <w:color w:val="000000"/>
                <w:szCs w:val="20"/>
                <w:lang w:eastAsia="cs-CZ"/>
              </w:rPr>
              <w:t>např. CYNIDECO LED</w:t>
            </w:r>
          </w:p>
        </w:tc>
        <w:tc>
          <w:tcPr>
            <w:tcW w:w="1280" w:type="dxa"/>
            <w:tcBorders>
              <w:top w:val="nil"/>
              <w:left w:val="nil"/>
              <w:bottom w:val="single" w:sz="4" w:space="0" w:color="auto"/>
              <w:right w:val="single" w:sz="4" w:space="0" w:color="auto"/>
            </w:tcBorders>
            <w:shd w:val="clear" w:color="000000" w:fill="FFFFCC"/>
            <w:noWrap/>
            <w:vAlign w:val="center"/>
            <w:hideMark/>
          </w:tcPr>
          <w:p w14:paraId="12CAAC46" w14:textId="77777777" w:rsidR="0049214B" w:rsidRPr="0049214B" w:rsidRDefault="0049214B" w:rsidP="0049214B">
            <w:pPr>
              <w:spacing w:line="240" w:lineRule="auto"/>
              <w:jc w:val="center"/>
              <w:rPr>
                <w:rFonts w:ascii="Calibri" w:eastAsia="Times New Roman" w:hAnsi="Calibri" w:cs="Calibri"/>
                <w:b/>
                <w:bCs/>
                <w:color w:val="000000"/>
                <w:szCs w:val="20"/>
                <w:lang w:eastAsia="cs-CZ"/>
              </w:rPr>
            </w:pPr>
            <w:r w:rsidRPr="0049214B">
              <w:rPr>
                <w:rFonts w:ascii="Calibri" w:eastAsia="Times New Roman" w:hAnsi="Calibri" w:cs="Calibri"/>
                <w:b/>
                <w:bCs/>
                <w:color w:val="000000"/>
                <w:szCs w:val="20"/>
                <w:lang w:eastAsia="cs-CZ"/>
              </w:rPr>
              <w:t>10</w:t>
            </w:r>
          </w:p>
        </w:tc>
      </w:tr>
      <w:tr w:rsidR="0049214B" w:rsidRPr="0049214B" w14:paraId="121496C5" w14:textId="77777777" w:rsidTr="0049214B">
        <w:trPr>
          <w:divId w:val="1366784356"/>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1D096D3A" w14:textId="77777777" w:rsidR="0049214B" w:rsidRPr="0049214B" w:rsidRDefault="0049214B" w:rsidP="0049214B">
            <w:pPr>
              <w:spacing w:line="240" w:lineRule="auto"/>
              <w:jc w:val="center"/>
              <w:rPr>
                <w:rFonts w:eastAsia="Times New Roman" w:cs="Arial"/>
                <w:b/>
                <w:bCs/>
                <w:color w:val="000000"/>
                <w:szCs w:val="20"/>
                <w:lang w:eastAsia="cs-CZ"/>
              </w:rPr>
            </w:pPr>
            <w:r w:rsidRPr="0049214B">
              <w:rPr>
                <w:rFonts w:eastAsia="Times New Roman" w:cs="Arial"/>
                <w:b/>
                <w:bCs/>
                <w:color w:val="000000"/>
                <w:szCs w:val="20"/>
                <w:lang w:eastAsia="cs-CZ"/>
              </w:rPr>
              <w:t>14</w:t>
            </w:r>
          </w:p>
        </w:tc>
        <w:tc>
          <w:tcPr>
            <w:tcW w:w="1603" w:type="dxa"/>
            <w:tcBorders>
              <w:top w:val="nil"/>
              <w:left w:val="nil"/>
              <w:bottom w:val="single" w:sz="4" w:space="0" w:color="auto"/>
              <w:right w:val="single" w:sz="4" w:space="0" w:color="auto"/>
            </w:tcBorders>
            <w:shd w:val="clear" w:color="000000" w:fill="FFFFCC"/>
            <w:vAlign w:val="center"/>
            <w:hideMark/>
          </w:tcPr>
          <w:p w14:paraId="0DB00FFB" w14:textId="77777777" w:rsidR="0049214B" w:rsidRPr="0049214B" w:rsidRDefault="0049214B" w:rsidP="0049214B">
            <w:pPr>
              <w:spacing w:line="240" w:lineRule="auto"/>
              <w:rPr>
                <w:rFonts w:eastAsia="Times New Roman" w:cs="Arial"/>
                <w:b/>
                <w:bCs/>
                <w:color w:val="000000"/>
                <w:szCs w:val="20"/>
                <w:lang w:eastAsia="cs-CZ"/>
              </w:rPr>
            </w:pPr>
            <w:proofErr w:type="spellStart"/>
            <w:r w:rsidRPr="0049214B">
              <w:rPr>
                <w:rFonts w:eastAsia="Times New Roman" w:cs="Arial"/>
                <w:b/>
                <w:bCs/>
                <w:color w:val="000000"/>
                <w:szCs w:val="20"/>
                <w:lang w:eastAsia="cs-CZ"/>
              </w:rPr>
              <w:t>Stmívatelná</w:t>
            </w:r>
            <w:proofErr w:type="spellEnd"/>
            <w:r w:rsidRPr="0049214B">
              <w:rPr>
                <w:rFonts w:eastAsia="Times New Roman" w:cs="Arial"/>
                <w:b/>
                <w:bCs/>
                <w:color w:val="000000"/>
                <w:szCs w:val="20"/>
                <w:lang w:eastAsia="cs-CZ"/>
              </w:rPr>
              <w:t xml:space="preserve"> LED zářivka</w:t>
            </w:r>
          </w:p>
        </w:tc>
        <w:tc>
          <w:tcPr>
            <w:tcW w:w="3686" w:type="dxa"/>
            <w:tcBorders>
              <w:top w:val="nil"/>
              <w:left w:val="nil"/>
              <w:bottom w:val="single" w:sz="4" w:space="0" w:color="auto"/>
              <w:right w:val="single" w:sz="4" w:space="0" w:color="auto"/>
            </w:tcBorders>
            <w:shd w:val="clear" w:color="000000" w:fill="FFFFCC"/>
            <w:vAlign w:val="center"/>
            <w:hideMark/>
          </w:tcPr>
          <w:p w14:paraId="3661D5B8" w14:textId="77777777" w:rsidR="0049214B" w:rsidRPr="0049214B" w:rsidRDefault="0049214B" w:rsidP="0049214B">
            <w:pPr>
              <w:spacing w:line="240" w:lineRule="auto"/>
              <w:rPr>
                <w:rFonts w:eastAsia="Times New Roman" w:cs="Arial"/>
                <w:b/>
                <w:bCs/>
                <w:color w:val="000000"/>
                <w:szCs w:val="20"/>
                <w:lang w:eastAsia="cs-CZ"/>
              </w:rPr>
            </w:pPr>
            <w:proofErr w:type="spellStart"/>
            <w:r w:rsidRPr="0049214B">
              <w:rPr>
                <w:rFonts w:eastAsia="Times New Roman" w:cs="Arial"/>
                <w:b/>
                <w:bCs/>
                <w:color w:val="000000"/>
                <w:szCs w:val="20"/>
                <w:lang w:eastAsia="cs-CZ"/>
              </w:rPr>
              <w:t>Stmívatelná</w:t>
            </w:r>
            <w:proofErr w:type="spellEnd"/>
            <w:r w:rsidRPr="0049214B">
              <w:rPr>
                <w:rFonts w:eastAsia="Times New Roman" w:cs="Arial"/>
                <w:b/>
                <w:bCs/>
                <w:color w:val="000000"/>
                <w:szCs w:val="20"/>
                <w:lang w:eastAsia="cs-CZ"/>
              </w:rPr>
              <w:t xml:space="preserve"> LED zářivka 150cm 24W mléčný kryt teplá bílá</w:t>
            </w:r>
          </w:p>
        </w:tc>
        <w:tc>
          <w:tcPr>
            <w:tcW w:w="1984" w:type="dxa"/>
            <w:tcBorders>
              <w:top w:val="nil"/>
              <w:left w:val="nil"/>
              <w:bottom w:val="single" w:sz="4" w:space="0" w:color="auto"/>
              <w:right w:val="single" w:sz="4" w:space="0" w:color="auto"/>
            </w:tcBorders>
            <w:shd w:val="clear" w:color="000000" w:fill="FFFFCC"/>
            <w:vAlign w:val="center"/>
            <w:hideMark/>
          </w:tcPr>
          <w:p w14:paraId="6250BCE6" w14:textId="77777777" w:rsidR="0049214B" w:rsidRPr="0049214B" w:rsidRDefault="0049214B" w:rsidP="0049214B">
            <w:pPr>
              <w:spacing w:line="240" w:lineRule="auto"/>
              <w:rPr>
                <w:rFonts w:eastAsia="Times New Roman" w:cs="Arial"/>
                <w:color w:val="000000"/>
                <w:szCs w:val="20"/>
                <w:lang w:eastAsia="cs-CZ"/>
              </w:rPr>
            </w:pPr>
            <w:r w:rsidRPr="0049214B">
              <w:rPr>
                <w:rFonts w:eastAsia="Times New Roman" w:cs="Arial"/>
                <w:color w:val="000000"/>
                <w:szCs w:val="20"/>
                <w:lang w:eastAsia="cs-CZ"/>
              </w:rPr>
              <w:t> </w:t>
            </w:r>
          </w:p>
        </w:tc>
        <w:tc>
          <w:tcPr>
            <w:tcW w:w="1280" w:type="dxa"/>
            <w:tcBorders>
              <w:top w:val="nil"/>
              <w:left w:val="nil"/>
              <w:bottom w:val="single" w:sz="4" w:space="0" w:color="auto"/>
              <w:right w:val="single" w:sz="4" w:space="0" w:color="auto"/>
            </w:tcBorders>
            <w:shd w:val="clear" w:color="000000" w:fill="FFFFCC"/>
            <w:noWrap/>
            <w:vAlign w:val="center"/>
            <w:hideMark/>
          </w:tcPr>
          <w:p w14:paraId="4E6BA137" w14:textId="77777777" w:rsidR="0049214B" w:rsidRPr="0049214B" w:rsidRDefault="0049214B" w:rsidP="0049214B">
            <w:pPr>
              <w:spacing w:line="240" w:lineRule="auto"/>
              <w:jc w:val="center"/>
              <w:rPr>
                <w:rFonts w:ascii="Calibri" w:eastAsia="Times New Roman" w:hAnsi="Calibri" w:cs="Calibri"/>
                <w:b/>
                <w:bCs/>
                <w:color w:val="000000"/>
                <w:szCs w:val="20"/>
                <w:lang w:eastAsia="cs-CZ"/>
              </w:rPr>
            </w:pPr>
            <w:r w:rsidRPr="0049214B">
              <w:rPr>
                <w:rFonts w:ascii="Calibri" w:eastAsia="Times New Roman" w:hAnsi="Calibri" w:cs="Calibri"/>
                <w:b/>
                <w:bCs/>
                <w:color w:val="000000"/>
                <w:szCs w:val="20"/>
                <w:lang w:eastAsia="cs-CZ"/>
              </w:rPr>
              <w:t>10</w:t>
            </w:r>
          </w:p>
        </w:tc>
      </w:tr>
      <w:tr w:rsidR="0049214B" w:rsidRPr="0049214B" w14:paraId="51F5B4C5" w14:textId="77777777" w:rsidTr="0049214B">
        <w:trPr>
          <w:divId w:val="1366784356"/>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3AE8CA99" w14:textId="77777777" w:rsidR="0049214B" w:rsidRPr="0049214B" w:rsidRDefault="0049214B" w:rsidP="0049214B">
            <w:pPr>
              <w:spacing w:line="240" w:lineRule="auto"/>
              <w:jc w:val="center"/>
              <w:rPr>
                <w:rFonts w:eastAsia="Times New Roman" w:cs="Arial"/>
                <w:b/>
                <w:bCs/>
                <w:color w:val="000000"/>
                <w:szCs w:val="20"/>
                <w:lang w:eastAsia="cs-CZ"/>
              </w:rPr>
            </w:pPr>
            <w:r w:rsidRPr="0049214B">
              <w:rPr>
                <w:rFonts w:eastAsia="Times New Roman" w:cs="Arial"/>
                <w:b/>
                <w:bCs/>
                <w:color w:val="000000"/>
                <w:szCs w:val="20"/>
                <w:lang w:eastAsia="cs-CZ"/>
              </w:rPr>
              <w:t>15</w:t>
            </w:r>
          </w:p>
        </w:tc>
        <w:tc>
          <w:tcPr>
            <w:tcW w:w="1603" w:type="dxa"/>
            <w:tcBorders>
              <w:top w:val="nil"/>
              <w:left w:val="nil"/>
              <w:bottom w:val="single" w:sz="4" w:space="0" w:color="auto"/>
              <w:right w:val="single" w:sz="4" w:space="0" w:color="auto"/>
            </w:tcBorders>
            <w:shd w:val="clear" w:color="000000" w:fill="FFFFCC"/>
            <w:vAlign w:val="center"/>
            <w:hideMark/>
          </w:tcPr>
          <w:p w14:paraId="0FB130EB"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t>Stmívač LED</w:t>
            </w:r>
          </w:p>
        </w:tc>
        <w:tc>
          <w:tcPr>
            <w:tcW w:w="3686" w:type="dxa"/>
            <w:tcBorders>
              <w:top w:val="nil"/>
              <w:left w:val="nil"/>
              <w:bottom w:val="single" w:sz="4" w:space="0" w:color="auto"/>
              <w:right w:val="single" w:sz="4" w:space="0" w:color="auto"/>
            </w:tcBorders>
            <w:shd w:val="clear" w:color="000000" w:fill="FFFFCC"/>
            <w:vAlign w:val="center"/>
            <w:hideMark/>
          </w:tcPr>
          <w:p w14:paraId="1BAE58FA" w14:textId="77777777" w:rsidR="0049214B" w:rsidRPr="0049214B" w:rsidRDefault="0049214B" w:rsidP="0049214B">
            <w:pPr>
              <w:spacing w:line="240" w:lineRule="auto"/>
              <w:rPr>
                <w:rFonts w:eastAsia="Times New Roman" w:cs="Arial"/>
                <w:b/>
                <w:bCs/>
                <w:color w:val="000000"/>
                <w:szCs w:val="20"/>
                <w:lang w:eastAsia="cs-CZ"/>
              </w:rPr>
            </w:pPr>
            <w:r w:rsidRPr="0049214B">
              <w:rPr>
                <w:rFonts w:eastAsia="Times New Roman" w:cs="Arial"/>
                <w:b/>
                <w:bCs/>
                <w:color w:val="000000"/>
                <w:szCs w:val="20"/>
                <w:lang w:eastAsia="cs-CZ"/>
              </w:rPr>
              <w:br/>
              <w:t xml:space="preserve">Stmívač </w:t>
            </w:r>
            <w:proofErr w:type="spellStart"/>
            <w:r w:rsidRPr="0049214B">
              <w:rPr>
                <w:rFonts w:eastAsia="Times New Roman" w:cs="Arial"/>
                <w:b/>
                <w:bCs/>
                <w:color w:val="000000"/>
                <w:szCs w:val="20"/>
                <w:lang w:eastAsia="cs-CZ"/>
              </w:rPr>
              <w:t>DimLED</w:t>
            </w:r>
            <w:proofErr w:type="spellEnd"/>
            <w:r w:rsidRPr="0049214B">
              <w:rPr>
                <w:rFonts w:eastAsia="Times New Roman" w:cs="Arial"/>
                <w:b/>
                <w:bCs/>
                <w:color w:val="000000"/>
                <w:szCs w:val="20"/>
                <w:lang w:eastAsia="cs-CZ"/>
              </w:rPr>
              <w:t xml:space="preserve"> OV </w:t>
            </w:r>
            <w:proofErr w:type="spellStart"/>
            <w:r w:rsidRPr="0049214B">
              <w:rPr>
                <w:rFonts w:eastAsia="Times New Roman" w:cs="Arial"/>
                <w:b/>
                <w:bCs/>
                <w:color w:val="000000"/>
                <w:szCs w:val="20"/>
                <w:lang w:eastAsia="cs-CZ"/>
              </w:rPr>
              <w:t>triak</w:t>
            </w:r>
            <w:proofErr w:type="spellEnd"/>
            <w:r w:rsidRPr="0049214B">
              <w:rPr>
                <w:rFonts w:eastAsia="Times New Roman" w:cs="Arial"/>
                <w:b/>
                <w:bCs/>
                <w:color w:val="000000"/>
                <w:szCs w:val="20"/>
                <w:lang w:eastAsia="cs-CZ"/>
              </w:rPr>
              <w:t xml:space="preserve"> KNT240W</w:t>
            </w:r>
          </w:p>
        </w:tc>
        <w:tc>
          <w:tcPr>
            <w:tcW w:w="1984" w:type="dxa"/>
            <w:tcBorders>
              <w:top w:val="nil"/>
              <w:left w:val="nil"/>
              <w:bottom w:val="single" w:sz="4" w:space="0" w:color="auto"/>
              <w:right w:val="single" w:sz="4" w:space="0" w:color="auto"/>
            </w:tcBorders>
            <w:shd w:val="clear" w:color="000000" w:fill="FFFFCC"/>
            <w:vAlign w:val="center"/>
            <w:hideMark/>
          </w:tcPr>
          <w:p w14:paraId="0A982BBE" w14:textId="77777777" w:rsidR="0049214B" w:rsidRPr="0049214B" w:rsidRDefault="0049214B" w:rsidP="0049214B">
            <w:pPr>
              <w:spacing w:line="240" w:lineRule="auto"/>
              <w:rPr>
                <w:rFonts w:eastAsia="Times New Roman" w:cs="Arial"/>
                <w:color w:val="000000"/>
                <w:szCs w:val="20"/>
                <w:lang w:eastAsia="cs-CZ"/>
              </w:rPr>
            </w:pPr>
            <w:r w:rsidRPr="0049214B">
              <w:rPr>
                <w:rFonts w:eastAsia="Times New Roman" w:cs="Arial"/>
                <w:color w:val="000000"/>
                <w:szCs w:val="20"/>
                <w:lang w:eastAsia="cs-CZ"/>
              </w:rPr>
              <w:t> </w:t>
            </w:r>
          </w:p>
        </w:tc>
        <w:tc>
          <w:tcPr>
            <w:tcW w:w="1280" w:type="dxa"/>
            <w:tcBorders>
              <w:top w:val="nil"/>
              <w:left w:val="nil"/>
              <w:bottom w:val="single" w:sz="4" w:space="0" w:color="auto"/>
              <w:right w:val="single" w:sz="4" w:space="0" w:color="auto"/>
            </w:tcBorders>
            <w:shd w:val="clear" w:color="000000" w:fill="FFFFCC"/>
            <w:noWrap/>
            <w:vAlign w:val="center"/>
            <w:hideMark/>
          </w:tcPr>
          <w:p w14:paraId="0AD2BEFD" w14:textId="77777777" w:rsidR="0049214B" w:rsidRPr="0049214B" w:rsidRDefault="0049214B" w:rsidP="0049214B">
            <w:pPr>
              <w:spacing w:line="240" w:lineRule="auto"/>
              <w:jc w:val="center"/>
              <w:rPr>
                <w:rFonts w:ascii="Calibri" w:eastAsia="Times New Roman" w:hAnsi="Calibri" w:cs="Calibri"/>
                <w:b/>
                <w:bCs/>
                <w:color w:val="000000"/>
                <w:szCs w:val="20"/>
                <w:lang w:eastAsia="cs-CZ"/>
              </w:rPr>
            </w:pPr>
            <w:r w:rsidRPr="0049214B">
              <w:rPr>
                <w:rFonts w:ascii="Calibri" w:eastAsia="Times New Roman" w:hAnsi="Calibri" w:cs="Calibri"/>
                <w:b/>
                <w:bCs/>
                <w:color w:val="000000"/>
                <w:szCs w:val="20"/>
                <w:lang w:eastAsia="cs-CZ"/>
              </w:rPr>
              <w:t>2</w:t>
            </w:r>
          </w:p>
        </w:tc>
      </w:tr>
    </w:tbl>
    <w:p w14:paraId="556A0858" w14:textId="77777777" w:rsidR="00605CB8" w:rsidRPr="001C3C9A" w:rsidRDefault="0003202D" w:rsidP="00605CB8">
      <w:r>
        <w:fldChar w:fldCharType="end"/>
      </w:r>
    </w:p>
    <w:tbl>
      <w:tblPr>
        <w:tblW w:w="13016" w:type="dxa"/>
        <w:tblInd w:w="-5" w:type="dxa"/>
        <w:tblLayout w:type="fixed"/>
        <w:tblCellMar>
          <w:left w:w="70" w:type="dxa"/>
          <w:right w:w="70" w:type="dxa"/>
        </w:tblCellMar>
        <w:tblLook w:val="04A0" w:firstRow="1" w:lastRow="0" w:firstColumn="1" w:lastColumn="0" w:noHBand="0" w:noVBand="1"/>
      </w:tblPr>
      <w:tblGrid>
        <w:gridCol w:w="10301"/>
        <w:gridCol w:w="2715"/>
      </w:tblGrid>
      <w:tr w:rsidR="006A288F" w14:paraId="3A8DA54B" w14:textId="77777777" w:rsidTr="00A35717">
        <w:trPr>
          <w:trHeight w:val="300"/>
        </w:trPr>
        <w:tc>
          <w:tcPr>
            <w:tcW w:w="12106" w:type="dxa"/>
            <w:gridSpan w:val="2"/>
            <w:tcBorders>
              <w:top w:val="nil"/>
              <w:left w:val="nil"/>
              <w:bottom w:val="nil"/>
              <w:right w:val="nil"/>
            </w:tcBorders>
            <w:shd w:val="clear" w:color="auto" w:fill="auto"/>
            <w:noWrap/>
            <w:vAlign w:val="bottom"/>
            <w:hideMark/>
          </w:tcPr>
          <w:p w14:paraId="5FCEF1E2" w14:textId="77777777" w:rsidR="00605CB8" w:rsidRPr="006451F6" w:rsidRDefault="0003202D" w:rsidP="00A35717">
            <w:pPr>
              <w:pStyle w:val="Bezmezer"/>
            </w:pPr>
            <w:r w:rsidRPr="006451F6">
              <w:t xml:space="preserve">* </w:t>
            </w:r>
            <w:r w:rsidRPr="006451F6">
              <w:rPr>
                <w:b/>
                <w:bCs/>
              </w:rPr>
              <w:t xml:space="preserve">referenční výrobek </w:t>
            </w:r>
            <w:r w:rsidRPr="006451F6">
              <w:t>= výrobek, který obecné parametry předmětu plnění splňuje a slouží k doplnění</w:t>
            </w:r>
          </w:p>
          <w:p w14:paraId="212243BE" w14:textId="77777777" w:rsidR="00605CB8" w:rsidRPr="006451F6" w:rsidRDefault="0003202D" w:rsidP="00A35717">
            <w:pPr>
              <w:pStyle w:val="Bezmezer"/>
            </w:pPr>
            <w:r w:rsidRPr="006451F6">
              <w:t xml:space="preserve"> obecného popisu. </w:t>
            </w:r>
          </w:p>
        </w:tc>
      </w:tr>
      <w:tr w:rsidR="006A288F" w14:paraId="2B92D911" w14:textId="77777777" w:rsidTr="00A35717">
        <w:trPr>
          <w:gridAfter w:val="1"/>
          <w:wAfter w:w="2715" w:type="dxa"/>
          <w:trHeight w:val="555"/>
        </w:trPr>
        <w:tc>
          <w:tcPr>
            <w:tcW w:w="10301" w:type="dxa"/>
            <w:tcBorders>
              <w:top w:val="nil"/>
              <w:left w:val="nil"/>
              <w:bottom w:val="nil"/>
              <w:right w:val="nil"/>
            </w:tcBorders>
            <w:shd w:val="clear" w:color="000000" w:fill="FFFFFF"/>
            <w:noWrap/>
            <w:vAlign w:val="center"/>
            <w:hideMark/>
          </w:tcPr>
          <w:p w14:paraId="670AFCD8" w14:textId="77777777" w:rsidR="00605CB8" w:rsidRDefault="0003202D" w:rsidP="00A35717">
            <w:pPr>
              <w:pStyle w:val="Bezmezer"/>
              <w:rPr>
                <w:rFonts w:cs="Arial"/>
                <w:b/>
                <w:bCs/>
                <w:szCs w:val="20"/>
              </w:rPr>
            </w:pPr>
            <w:r w:rsidRPr="006451F6">
              <w:rPr>
                <w:rFonts w:cs="Arial"/>
                <w:b/>
                <w:bCs/>
                <w:szCs w:val="20"/>
              </w:rPr>
              <w:t>Je možné nabídnout výrobek se stejnými nebo lepšími parametry.</w:t>
            </w:r>
            <w:r>
              <w:rPr>
                <w:rFonts w:cs="Arial"/>
                <w:b/>
                <w:bCs/>
                <w:szCs w:val="20"/>
              </w:rPr>
              <w:t xml:space="preserve"> </w:t>
            </w:r>
          </w:p>
        </w:tc>
      </w:tr>
    </w:tbl>
    <w:p w14:paraId="3B9E188C" w14:textId="77777777" w:rsidR="006014BF" w:rsidRDefault="006014BF" w:rsidP="0006458B">
      <w:pPr>
        <w:pStyle w:val="SubjectName-ContractCzechRadio"/>
        <w:jc w:val="center"/>
      </w:pPr>
    </w:p>
    <w:p w14:paraId="3B20959E" w14:textId="77777777" w:rsidR="006014BF" w:rsidRDefault="006014BF" w:rsidP="0006458B">
      <w:pPr>
        <w:pStyle w:val="SubjectName-ContractCzechRadio"/>
        <w:jc w:val="center"/>
      </w:pPr>
    </w:p>
    <w:p w14:paraId="6C18914F" w14:textId="77777777" w:rsidR="006014BF" w:rsidRDefault="006014BF" w:rsidP="0006458B">
      <w:pPr>
        <w:pStyle w:val="SubjectName-ContractCzechRadio"/>
        <w:jc w:val="center"/>
      </w:pPr>
    </w:p>
    <w:p w14:paraId="058B6569" w14:textId="77777777" w:rsidR="006014BF" w:rsidRDefault="006014BF" w:rsidP="0006458B">
      <w:pPr>
        <w:pStyle w:val="SubjectName-ContractCzechRadio"/>
        <w:jc w:val="center"/>
      </w:pPr>
    </w:p>
    <w:p w14:paraId="4FBE1B3A" w14:textId="77777777" w:rsidR="006014BF" w:rsidRDefault="006014BF" w:rsidP="0006458B">
      <w:pPr>
        <w:pStyle w:val="SubjectName-ContractCzechRadio"/>
        <w:jc w:val="center"/>
      </w:pPr>
    </w:p>
    <w:p w14:paraId="4B274EBF" w14:textId="77777777" w:rsidR="006014BF" w:rsidRDefault="006014BF" w:rsidP="0006458B">
      <w:pPr>
        <w:pStyle w:val="SubjectName-ContractCzechRadio"/>
        <w:jc w:val="center"/>
      </w:pPr>
    </w:p>
    <w:p w14:paraId="3E04C496" w14:textId="77777777" w:rsidR="006014BF" w:rsidRDefault="006014BF" w:rsidP="0006458B">
      <w:pPr>
        <w:pStyle w:val="SubjectName-ContractCzechRadio"/>
        <w:jc w:val="center"/>
      </w:pPr>
    </w:p>
    <w:p w14:paraId="57F6881B" w14:textId="77777777" w:rsidR="006014BF" w:rsidRDefault="006014BF" w:rsidP="0006458B">
      <w:pPr>
        <w:pStyle w:val="SubjectName-ContractCzechRadio"/>
        <w:jc w:val="center"/>
      </w:pPr>
    </w:p>
    <w:p w14:paraId="27D056F1" w14:textId="77777777" w:rsidR="006014BF" w:rsidRDefault="006014BF" w:rsidP="0006458B">
      <w:pPr>
        <w:pStyle w:val="SubjectName-ContractCzechRadio"/>
        <w:jc w:val="center"/>
      </w:pPr>
    </w:p>
    <w:p w14:paraId="7EA41AF0" w14:textId="77777777" w:rsidR="006014BF" w:rsidRDefault="006014BF" w:rsidP="0006458B">
      <w:pPr>
        <w:pStyle w:val="SubjectName-ContractCzechRadio"/>
        <w:jc w:val="center"/>
      </w:pPr>
    </w:p>
    <w:p w14:paraId="78AA5CA6" w14:textId="77777777" w:rsidR="006014BF" w:rsidRDefault="006014BF" w:rsidP="0006458B">
      <w:pPr>
        <w:pStyle w:val="SubjectName-ContractCzechRadio"/>
        <w:jc w:val="center"/>
      </w:pPr>
    </w:p>
    <w:p w14:paraId="3AB14910" w14:textId="77777777" w:rsidR="006014BF" w:rsidRDefault="006014BF" w:rsidP="0006458B">
      <w:pPr>
        <w:pStyle w:val="SubjectName-ContractCzechRadio"/>
        <w:jc w:val="center"/>
      </w:pPr>
    </w:p>
    <w:p w14:paraId="3E4CAEEC" w14:textId="77777777" w:rsidR="006014BF" w:rsidRDefault="006014BF" w:rsidP="0006458B">
      <w:pPr>
        <w:pStyle w:val="SubjectName-ContractCzechRadio"/>
        <w:jc w:val="center"/>
      </w:pPr>
    </w:p>
    <w:p w14:paraId="1EDF71D9" w14:textId="77777777" w:rsidR="006014BF" w:rsidRDefault="006014BF" w:rsidP="0006458B">
      <w:pPr>
        <w:pStyle w:val="SubjectName-ContractCzechRadio"/>
        <w:jc w:val="center"/>
      </w:pPr>
    </w:p>
    <w:p w14:paraId="7D1F4AB3" w14:textId="77777777" w:rsidR="006014BF" w:rsidRDefault="006014BF" w:rsidP="0006458B">
      <w:pPr>
        <w:pStyle w:val="SubjectName-ContractCzechRadio"/>
        <w:jc w:val="center"/>
      </w:pPr>
    </w:p>
    <w:p w14:paraId="3481B010" w14:textId="77777777" w:rsidR="006014BF" w:rsidRDefault="006014BF" w:rsidP="0006458B">
      <w:pPr>
        <w:pStyle w:val="SubjectName-ContractCzechRadio"/>
        <w:jc w:val="center"/>
      </w:pPr>
    </w:p>
    <w:p w14:paraId="6E4C132D" w14:textId="77777777" w:rsidR="006014BF" w:rsidRDefault="006014BF" w:rsidP="0006458B">
      <w:pPr>
        <w:pStyle w:val="SubjectName-ContractCzechRadio"/>
        <w:jc w:val="center"/>
      </w:pPr>
    </w:p>
    <w:p w14:paraId="77889C7B" w14:textId="77777777" w:rsidR="006014BF" w:rsidRDefault="006014BF" w:rsidP="0006458B">
      <w:pPr>
        <w:pStyle w:val="SubjectName-ContractCzechRadio"/>
        <w:jc w:val="center"/>
      </w:pPr>
    </w:p>
    <w:p w14:paraId="4EE813B1" w14:textId="77777777" w:rsidR="006014BF" w:rsidRDefault="006014BF" w:rsidP="0006458B">
      <w:pPr>
        <w:pStyle w:val="SubjectName-ContractCzechRadio"/>
        <w:jc w:val="center"/>
      </w:pPr>
    </w:p>
    <w:p w14:paraId="384854A1" w14:textId="77777777" w:rsidR="006014BF" w:rsidRDefault="006014BF" w:rsidP="0006458B">
      <w:pPr>
        <w:pStyle w:val="SubjectName-ContractCzechRadio"/>
        <w:jc w:val="center"/>
      </w:pPr>
    </w:p>
    <w:p w14:paraId="49E36A79" w14:textId="77777777" w:rsidR="006014BF" w:rsidRDefault="006014BF" w:rsidP="0006458B">
      <w:pPr>
        <w:pStyle w:val="SubjectName-ContractCzechRadio"/>
        <w:jc w:val="center"/>
      </w:pPr>
    </w:p>
    <w:p w14:paraId="34787076" w14:textId="77777777" w:rsidR="006014BF" w:rsidRDefault="006014BF" w:rsidP="0006458B">
      <w:pPr>
        <w:pStyle w:val="SubjectName-ContractCzechRadio"/>
        <w:jc w:val="center"/>
      </w:pPr>
    </w:p>
    <w:p w14:paraId="0B7F23CE" w14:textId="77777777" w:rsidR="006014BF" w:rsidRDefault="006014BF" w:rsidP="00CB3D24">
      <w:pPr>
        <w:pStyle w:val="SubjectName-ContractCzechRadio"/>
      </w:pPr>
    </w:p>
    <w:p w14:paraId="7EC98DB2" w14:textId="1EE10E67" w:rsidR="00B240E6" w:rsidRDefault="0003202D" w:rsidP="00B240E6">
      <w:pPr>
        <w:pStyle w:val="ListNumber-ContractCzechRadio"/>
        <w:numPr>
          <w:ilvl w:val="0"/>
          <w:numId w:val="0"/>
        </w:numPr>
        <w:ind w:left="312" w:hanging="312"/>
        <w:jc w:val="center"/>
        <w:rPr>
          <w:rFonts w:cs="Arial"/>
          <w:b/>
          <w:szCs w:val="20"/>
        </w:rPr>
      </w:pPr>
      <w:r>
        <w:rPr>
          <w:rFonts w:cs="Arial"/>
          <w:b/>
          <w:szCs w:val="20"/>
        </w:rPr>
        <w:lastRenderedPageBreak/>
        <w:t xml:space="preserve">PŘÍLOHA č. </w:t>
      </w:r>
      <w:r w:rsidR="000D7F23">
        <w:rPr>
          <w:rFonts w:cs="Arial"/>
          <w:b/>
          <w:szCs w:val="20"/>
        </w:rPr>
        <w:t>2</w:t>
      </w:r>
      <w:r>
        <w:rPr>
          <w:rFonts w:cs="Arial"/>
          <w:b/>
          <w:szCs w:val="20"/>
        </w:rPr>
        <w:t xml:space="preserve"> - </w:t>
      </w:r>
      <w:r>
        <w:rPr>
          <w:b/>
        </w:rPr>
        <w:t>PODMÍNKY PROVÁDĚNÍ ČINNOSTÍ EXTERNÍCH OSOB V OBJEKTECH ČRO Z HLEDISKA BEZPEČNOSTI A OCHRANY ZDRAVÍ PŘI PRÁCI, POŽÁRNÍ OCHRANY A OCHRANY ŽIVOTNÍHO PROSTŘEDÍ</w:t>
      </w:r>
    </w:p>
    <w:p w14:paraId="154DE9FE" w14:textId="77777777" w:rsidR="00B240E6" w:rsidRPr="00860E1C" w:rsidRDefault="0003202D" w:rsidP="00860E1C">
      <w:pPr>
        <w:pStyle w:val="Heading-Number-ContractCzechRadio"/>
        <w:numPr>
          <w:ilvl w:val="0"/>
          <w:numId w:val="37"/>
        </w:numPr>
        <w:rPr>
          <w:color w:val="auto"/>
        </w:rPr>
      </w:pPr>
      <w:r w:rsidRPr="00860E1C">
        <w:rPr>
          <w:color w:val="auto"/>
        </w:rPr>
        <w:t>Úvodní ustanovení</w:t>
      </w:r>
    </w:p>
    <w:p w14:paraId="6916605B" w14:textId="77777777" w:rsidR="00B240E6" w:rsidRDefault="0003202D" w:rsidP="00B240E6">
      <w:pPr>
        <w:pStyle w:val="ListNumber-ContractCzechRadio"/>
        <w:jc w:val="both"/>
      </w:pPr>
      <w:r>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14:paraId="1A7B6DE9" w14:textId="77777777" w:rsidR="00B240E6" w:rsidRDefault="0003202D" w:rsidP="00B240E6">
      <w:pPr>
        <w:pStyle w:val="ListNumber-ContractCzechRadio"/>
        <w:jc w:val="both"/>
      </w:pPr>
      <w:r>
        <w:t xml:space="preserve">Externí osoby jsou povinny si počínat tak, aby neohrožovaly zdraví, životy zaměstnanců a dalších osob v objektech ČRo nebo životní prostředí provozováním nebezpečných činností. </w:t>
      </w:r>
    </w:p>
    <w:p w14:paraId="0C3437DF" w14:textId="77777777" w:rsidR="00B240E6" w:rsidRDefault="0003202D" w:rsidP="00B240E6">
      <w:pPr>
        <w:pStyle w:val="ListNumber-ContractCzechRadio"/>
        <w:jc w:val="both"/>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4A5030A4" w14:textId="77777777" w:rsidR="00B240E6" w:rsidRDefault="0003202D" w:rsidP="00B240E6">
      <w:pPr>
        <w:pStyle w:val="ListNumber-ContractCzechRadio"/>
        <w:jc w:val="both"/>
      </w:pPr>
      <w:r>
        <w:t xml:space="preserve">Odpovědní zaměstnanci ČRo jsou oprávněni kontrolovat, zda externí osoby plní povinnosti uložené v oblasti BOZP, PO a ochrany ŽP nebo těmito podmínkami a tyto osoby jsou povinny takovou kontrolu strpět. </w:t>
      </w:r>
    </w:p>
    <w:p w14:paraId="0166DA20" w14:textId="77777777" w:rsidR="00B240E6" w:rsidRDefault="0003202D" w:rsidP="00B240E6">
      <w:pPr>
        <w:pStyle w:val="Heading-Number-ContractCzechRadio"/>
        <w:rPr>
          <w:color w:val="auto"/>
        </w:rPr>
      </w:pPr>
      <w:r>
        <w:rPr>
          <w:color w:val="auto"/>
        </w:rPr>
        <w:t>Povinnosti externích osob v oblasti BOZP a PO</w:t>
      </w:r>
    </w:p>
    <w:p w14:paraId="61CAA93B" w14:textId="77777777" w:rsidR="00B240E6" w:rsidRDefault="0003202D" w:rsidP="00B240E6">
      <w:pPr>
        <w:pStyle w:val="ListNumber-ContractCzechRadio"/>
        <w:jc w:val="both"/>
      </w:pPr>
      <w:r>
        <w:t xml:space="preserve">Odpovědný zástupce externí osoby je povinen předat na výzvu ČRo seznam osob, které budou vykonávat činnosti v objektu ČRo a předem hlásit případné změny těchto osob. </w:t>
      </w:r>
    </w:p>
    <w:p w14:paraId="36CB31B3" w14:textId="77777777" w:rsidR="00B240E6" w:rsidRDefault="0003202D" w:rsidP="00B240E6">
      <w:pPr>
        <w:pStyle w:val="ListNumber-ContractCzechRadio"/>
        <w:jc w:val="both"/>
      </w:pPr>
      <w:r>
        <w:t xml:space="preserve">Veškeré povinnosti stanovené těmito podmínkami vůči zaměstnancům externí osoby, je externí osoba povinna plnit i ve vztahu ke svým poddodavatelům a jejich zaměstnancům. </w:t>
      </w:r>
    </w:p>
    <w:p w14:paraId="2C3E693C" w14:textId="77777777" w:rsidR="00B240E6" w:rsidRDefault="0003202D" w:rsidP="00B240E6">
      <w:pPr>
        <w:pStyle w:val="ListNumber-ContractCzechRadio"/>
        <w:jc w:val="both"/>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7157E807" w14:textId="77777777" w:rsidR="00B240E6" w:rsidRDefault="0003202D" w:rsidP="00B240E6">
      <w:pPr>
        <w:pStyle w:val="ListNumber-ContractCzechRadio"/>
        <w:jc w:val="both"/>
      </w:pPr>
      <w:r>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14:paraId="546D4E73" w14:textId="77777777" w:rsidR="00B240E6" w:rsidRDefault="0003202D" w:rsidP="00B240E6">
      <w:pPr>
        <w:pStyle w:val="ListNumber-ContractCzechRadio"/>
        <w:jc w:val="both"/>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00678000" w14:textId="77777777" w:rsidR="00B240E6" w:rsidRDefault="0003202D" w:rsidP="00B240E6">
      <w:pPr>
        <w:pStyle w:val="ListNumber-ContractCzechRadio"/>
        <w:jc w:val="both"/>
      </w:pPr>
      <w:r>
        <w:t>Externí osoby odpovídají za odbornou a zdravotní způsobilost svých zaměstnanců včetně svých poddodavatelů.</w:t>
      </w:r>
    </w:p>
    <w:p w14:paraId="1DA63AE5" w14:textId="77777777" w:rsidR="00B240E6" w:rsidRDefault="0003202D" w:rsidP="00B240E6">
      <w:pPr>
        <w:pStyle w:val="ListNumber-ContractCzechRadio"/>
        <w:jc w:val="both"/>
      </w:pPr>
      <w:r>
        <w:t>Externí osoby jsou zejména povinny:</w:t>
      </w:r>
    </w:p>
    <w:p w14:paraId="0D2E3432" w14:textId="77777777" w:rsidR="00B240E6" w:rsidRDefault="0003202D" w:rsidP="00B240E6">
      <w:pPr>
        <w:pStyle w:val="ListLetter-ContractCzechRadio"/>
        <w:jc w:val="both"/>
      </w:pPr>
      <w:r>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Externí osoba </w:t>
      </w:r>
      <w:r>
        <w:lastRenderedPageBreak/>
        <w:t>je povinna na vyžádání odpovědného zaměstnance předložit doklad o provedení školení dle předchozí věty,</w:t>
      </w:r>
    </w:p>
    <w:p w14:paraId="40950B3A" w14:textId="77777777" w:rsidR="00B240E6" w:rsidRDefault="0003202D" w:rsidP="00B240E6">
      <w:pPr>
        <w:pStyle w:val="ListLetter-ContractCzechRadio"/>
        <w:jc w:val="both"/>
      </w:pPr>
      <w:r>
        <w:t>zajistit, aby jejich zaměstnanci nevstupovali do prostor, které nejsou určeny k jejich činnosti,</w:t>
      </w:r>
    </w:p>
    <w:p w14:paraId="30DC783A" w14:textId="77777777" w:rsidR="00B240E6" w:rsidRDefault="0003202D" w:rsidP="00B240E6">
      <w:pPr>
        <w:pStyle w:val="ListLetter-ContractCzechRadio"/>
        <w:jc w:val="both"/>
      </w:pPr>
      <w:r>
        <w:t>zajistit označení svých zaměstnanců na pracovních či ochranných oděvech tak, aby bylo zřejmé, že se jedná o externí osoby,</w:t>
      </w:r>
    </w:p>
    <w:p w14:paraId="14FD1FD7" w14:textId="77777777" w:rsidR="00B240E6" w:rsidRDefault="0003202D" w:rsidP="00B240E6">
      <w:pPr>
        <w:pStyle w:val="ListLetter-ContractCzechRadio"/>
        <w:jc w:val="both"/>
      </w:pPr>
      <w:r>
        <w:t>dbát pokynů příslušného odpovědného zaměstnance a jím stanovených bezpečnostních opatření a poskytovat mu potřebnou součinnost,</w:t>
      </w:r>
    </w:p>
    <w:p w14:paraId="4DBB3B9E" w14:textId="77777777" w:rsidR="00B240E6" w:rsidRDefault="0003202D" w:rsidP="00B240E6">
      <w:pPr>
        <w:pStyle w:val="ListLetter-ContractCzechRadio"/>
        <w:jc w:val="both"/>
      </w:pPr>
      <w:r>
        <w:t xml:space="preserve">upozornit příslušného zaměstnance útvaru ČRo, pro který jsou činnosti prováděny, na všechny okolnosti, které by mohly vést k ohrožení provozu nebo k ohrožení bezpečného stavu technických zařízení, </w:t>
      </w:r>
    </w:p>
    <w:p w14:paraId="22EB054D" w14:textId="77777777" w:rsidR="00B240E6" w:rsidRDefault="0003202D" w:rsidP="00B240E6">
      <w:pPr>
        <w:pStyle w:val="ListLetter-ContractCzechRadio"/>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2D3719D7" w14:textId="77777777" w:rsidR="00B240E6" w:rsidRDefault="0003202D" w:rsidP="00B240E6">
      <w:pPr>
        <w:pStyle w:val="ListLetter-ContractCzechRadio"/>
        <w:jc w:val="both"/>
      </w:pPr>
      <w:r>
        <w:t>zajistit, aby stroje, zařízení, nářadí používané externí osobou nebyla používána v rozporu s bezpečnostními předpisy, čímž se zvyšuje riziko úrazu,</w:t>
      </w:r>
    </w:p>
    <w:p w14:paraId="35E70FCB" w14:textId="77777777" w:rsidR="00B240E6" w:rsidRDefault="0003202D" w:rsidP="00B240E6">
      <w:pPr>
        <w:pStyle w:val="ListLetter-ContractCzechRadio"/>
        <w:jc w:val="both"/>
      </w:pPr>
      <w:r>
        <w:t>zaměstnanci externích osob jsou povinni se podrobit zkouškám na přítomnost alkoholu či jiných návykových látek prováděnými odpovědným zaměstnancem ČRo,</w:t>
      </w:r>
    </w:p>
    <w:p w14:paraId="7C55AB8B" w14:textId="77777777" w:rsidR="00B240E6" w:rsidRDefault="0003202D" w:rsidP="00B240E6">
      <w:pPr>
        <w:pStyle w:val="ListLetter-ContractCzechRadio"/>
        <w:jc w:val="both"/>
      </w:pPr>
      <w:r>
        <w:t xml:space="preserve">v případě mimořádné události (havarijního stavu, evakuace apod.) je externí osoba povinna uposlechnout příkazu odpovědného zaměstnance ČRo, </w:t>
      </w:r>
    </w:p>
    <w:p w14:paraId="7DA2FAAA" w14:textId="77777777" w:rsidR="00B240E6" w:rsidRDefault="0003202D" w:rsidP="00B240E6">
      <w:pPr>
        <w:pStyle w:val="ListLetter-ContractCzechRadio"/>
        <w:jc w:val="both"/>
      </w:pPr>
      <w:r>
        <w:t>trvale udržovat volné a nezatarasené únikové cesty a komunikace včetně vymezených prostorů před elektrickými rozvaděči,</w:t>
      </w:r>
    </w:p>
    <w:p w14:paraId="70773FAB" w14:textId="77777777" w:rsidR="00B240E6" w:rsidRDefault="0003202D" w:rsidP="00B240E6">
      <w:pPr>
        <w:pStyle w:val="ListLetter-ContractCzechRadio"/>
        <w:jc w:val="both"/>
      </w:pPr>
      <w:r>
        <w:t>zajistit, aby zaměstnanci externí osoby používali ochranné pracovní prostředky a ochranné zařízení strojů zabraňujících či snižujících nebezpečí vzniku úrazu,</w:t>
      </w:r>
    </w:p>
    <w:p w14:paraId="29D28353" w14:textId="77777777" w:rsidR="00B240E6" w:rsidRDefault="0003202D" w:rsidP="00B240E6">
      <w:pPr>
        <w:pStyle w:val="ListLetter-ContractCzechRadio"/>
        <w:jc w:val="both"/>
      </w:pPr>
      <w:r>
        <w:t>zajistit, aby činnosti prováděné externí osobou byly prováděny v souladu se zásadami BOZP a PO a všemi obecně závaznými právními předpisy platnými pro činnosti, které externí osoby provádějí,</w:t>
      </w:r>
    </w:p>
    <w:p w14:paraId="0C04D8E7" w14:textId="77777777" w:rsidR="00B240E6" w:rsidRDefault="0003202D" w:rsidP="00B240E6">
      <w:pPr>
        <w:pStyle w:val="ListLetter-ContractCzechRadio"/>
        <w:jc w:val="both"/>
      </w:pPr>
      <w:r>
        <w:t>počínat si tak, aby svým jednáním nezavdaly příčinu ke vzniku požáru, výbuchu, ohrožení života nebo škody na majetku,</w:t>
      </w:r>
    </w:p>
    <w:p w14:paraId="3101CFEA" w14:textId="77777777" w:rsidR="00B240E6" w:rsidRDefault="0003202D" w:rsidP="00B240E6">
      <w:pPr>
        <w:pStyle w:val="ListLetter-ContractCzechRadio"/>
        <w:jc w:val="both"/>
      </w:pPr>
      <w:r>
        <w:t>dodržovat zákaz kouření v objektech ČRo s výjimkou k tomu určených prostorů,</w:t>
      </w:r>
    </w:p>
    <w:p w14:paraId="2D920E1D" w14:textId="77777777" w:rsidR="00B240E6" w:rsidRDefault="0003202D" w:rsidP="00B240E6">
      <w:pPr>
        <w:pStyle w:val="ListLetter-ContractCzechRadio"/>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57343AA9" w14:textId="77777777" w:rsidR="00B240E6" w:rsidRDefault="0003202D" w:rsidP="00B240E6">
      <w:pPr>
        <w:pStyle w:val="ListLetter-ContractCzechRadio"/>
        <w:jc w:val="both"/>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09BB5438" w14:textId="77777777" w:rsidR="00B240E6" w:rsidRDefault="0003202D" w:rsidP="00B240E6">
      <w:pPr>
        <w:pStyle w:val="Heading-Number-ContractCzechRadio"/>
        <w:rPr>
          <w:color w:val="auto"/>
        </w:rPr>
      </w:pPr>
      <w:r>
        <w:rPr>
          <w:color w:val="auto"/>
        </w:rPr>
        <w:lastRenderedPageBreak/>
        <w:t>Povinnosti externích osob v oblasti ŽP</w:t>
      </w:r>
    </w:p>
    <w:p w14:paraId="729A8E41" w14:textId="77777777" w:rsidR="00B240E6" w:rsidRDefault="0003202D" w:rsidP="00B240E6">
      <w:pPr>
        <w:pStyle w:val="ListNumber-ContractCzechRadio"/>
        <w:jc w:val="both"/>
      </w:pPr>
      <w:r>
        <w:t xml:space="preserve">Externí osoby jsou povinny dodržovat veškerá ustanovení obecně závazných právních předpisů v oblasti ochrany ŽP a zejména z. č. </w:t>
      </w:r>
      <w:r w:rsidR="001F4CFC">
        <w:t>541</w:t>
      </w:r>
      <w:r>
        <w:t>/20</w:t>
      </w:r>
      <w:r w:rsidR="001F4CFC">
        <w:t>20</w:t>
      </w:r>
      <w:r>
        <w:t xml:space="preserve"> Sb., o odpadech. Případné sankce uložené orgány státní správy spojené s porušením legislativy ze strany externí osoby, ponese externí osoba. </w:t>
      </w:r>
    </w:p>
    <w:p w14:paraId="2E50505F" w14:textId="77777777" w:rsidR="00B240E6" w:rsidRDefault="0003202D" w:rsidP="00B240E6">
      <w:pPr>
        <w:pStyle w:val="ListNumber-ContractCzechRadio"/>
        <w:jc w:val="both"/>
      </w:pPr>
      <w:r>
        <w:t>Externí osoby jsou zejména povinny:</w:t>
      </w:r>
    </w:p>
    <w:p w14:paraId="5A28109F" w14:textId="77777777" w:rsidR="00B240E6" w:rsidRDefault="0003202D" w:rsidP="00B240E6">
      <w:pPr>
        <w:pStyle w:val="ListLetter-ContractCzechRadio"/>
        <w:jc w:val="both"/>
      </w:pPr>
      <w:r>
        <w:t>nakládat s odpady, které vznikly v důsledku jejich činnosti v souladu s právními předpisy,</w:t>
      </w:r>
    </w:p>
    <w:p w14:paraId="4E1281DF" w14:textId="77777777" w:rsidR="00B240E6" w:rsidRDefault="0003202D" w:rsidP="00B240E6">
      <w:pPr>
        <w:pStyle w:val="ListLetter-ContractCzechRadio"/>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370D273F" w14:textId="77777777" w:rsidR="00B240E6" w:rsidRDefault="0003202D" w:rsidP="00B240E6">
      <w:pPr>
        <w:pStyle w:val="ListLetter-ContractCzechRadio"/>
        <w:jc w:val="both"/>
      </w:pPr>
      <w:r>
        <w:t>neznečišťovat komunikace a nepoškozovat zeleň,</w:t>
      </w:r>
    </w:p>
    <w:p w14:paraId="0EA7708F" w14:textId="77777777" w:rsidR="00B240E6" w:rsidRDefault="0003202D" w:rsidP="00B240E6">
      <w:pPr>
        <w:pStyle w:val="ListLetter-ContractCzechRadio"/>
        <w:jc w:val="both"/>
      </w:pPr>
      <w:r>
        <w:t>zajistit likvidaci obalů dle platných právních předpisů.</w:t>
      </w:r>
    </w:p>
    <w:p w14:paraId="4895DB2A" w14:textId="77777777" w:rsidR="00B240E6" w:rsidRDefault="0003202D" w:rsidP="00B240E6">
      <w:pPr>
        <w:pStyle w:val="ListNumber-ContractCzechRadio"/>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3805C375" w14:textId="77777777" w:rsidR="00B240E6" w:rsidRDefault="0003202D" w:rsidP="00B240E6">
      <w:pPr>
        <w:pStyle w:val="ListNumber-ContractCzechRadio"/>
        <w:jc w:val="both"/>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50283A3E" w14:textId="77777777" w:rsidR="00B240E6" w:rsidRDefault="0003202D" w:rsidP="00B240E6">
      <w:pPr>
        <w:pStyle w:val="Heading-Number-ContractCzechRadio"/>
        <w:rPr>
          <w:color w:val="auto"/>
        </w:rPr>
      </w:pPr>
      <w:r>
        <w:rPr>
          <w:color w:val="auto"/>
        </w:rPr>
        <w:t>Ostatní ustanovení</w:t>
      </w:r>
    </w:p>
    <w:p w14:paraId="324F3517" w14:textId="77777777" w:rsidR="00B240E6" w:rsidRDefault="0003202D" w:rsidP="00B240E6">
      <w:pPr>
        <w:pStyle w:val="ListNumber-ContractCzechRadio"/>
        <w:jc w:val="both"/>
      </w:pPr>
      <w:r>
        <w:t xml:space="preserve">Fotografování a natáčení je v objektech ČRo zakázáno, ledaže s tím vyslovil souhlas generální ředitel, nebo jeho pověřený zástupce. </w:t>
      </w:r>
    </w:p>
    <w:p w14:paraId="23B481A8" w14:textId="77777777" w:rsidR="00B240E6" w:rsidRDefault="00B240E6" w:rsidP="00B240E6">
      <w:pPr>
        <w:tabs>
          <w:tab w:val="clear" w:pos="312"/>
          <w:tab w:val="clear" w:pos="624"/>
          <w:tab w:val="left" w:pos="708"/>
        </w:tabs>
        <w:spacing w:line="240" w:lineRule="auto"/>
        <w:rPr>
          <w:rFonts w:cs="Arial"/>
          <w:szCs w:val="20"/>
        </w:rPr>
      </w:pPr>
    </w:p>
    <w:p w14:paraId="5EDEDCC0" w14:textId="77777777" w:rsidR="00B240E6" w:rsidRPr="0023258C" w:rsidRDefault="00B240E6" w:rsidP="00E53743">
      <w:pPr>
        <w:pStyle w:val="ListNumber-ContractCzechRadio"/>
        <w:numPr>
          <w:ilvl w:val="0"/>
          <w:numId w:val="0"/>
        </w:numPr>
      </w:pPr>
    </w:p>
    <w:sectPr w:rsidR="00B240E6" w:rsidRPr="0023258C" w:rsidSect="0023258C">
      <w:headerReference w:type="default" r:id="rId11"/>
      <w:footerReference w:type="default" r:id="rId12"/>
      <w:headerReference w:type="first" r:id="rId13"/>
      <w:footerReference w:type="first" r:id="rId14"/>
      <w:type w:val="continuous"/>
      <w:pgSz w:w="11906" w:h="16838" w:code="9"/>
      <w:pgMar w:top="1389" w:right="1616" w:bottom="1418" w:left="1616" w:header="822" w:footer="87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Barášková Petra" w:date="2024-06-27T21:57:00Z" w:initials="BP">
    <w:p w14:paraId="47786BA4" w14:textId="77777777" w:rsidR="000D7F23" w:rsidRDefault="000D7F23" w:rsidP="000D7F23">
      <w:pPr>
        <w:pStyle w:val="Textkomente"/>
      </w:pPr>
      <w:r>
        <w:rPr>
          <w:rStyle w:val="Odkaznakoment"/>
        </w:rPr>
        <w:annotationRef/>
      </w:r>
      <w:r>
        <w:rPr>
          <w:rStyle w:val="Odkaznakoment"/>
        </w:rPr>
        <w:annotationRef/>
      </w:r>
      <w:r>
        <w:t>Bude doplněno v souladu s podpisovým řádem dle hodnoty plnění ze smlouvy.</w:t>
      </w:r>
    </w:p>
    <w:p w14:paraId="71C64705" w14:textId="77777777" w:rsidR="000D7F23" w:rsidRDefault="000D7F23">
      <w:pPr>
        <w:pStyle w:val="Textkomente"/>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1C64705"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9A495B" w14:textId="77777777" w:rsidR="003D5C52" w:rsidRDefault="003D5C52">
      <w:pPr>
        <w:spacing w:line="240" w:lineRule="auto"/>
      </w:pPr>
      <w:r>
        <w:separator/>
      </w:r>
    </w:p>
  </w:endnote>
  <w:endnote w:type="continuationSeparator" w:id="0">
    <w:p w14:paraId="481CAA4F" w14:textId="77777777" w:rsidR="003D5C52" w:rsidRDefault="003D5C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1E90F" w14:textId="77777777" w:rsidR="00107251" w:rsidRDefault="0003202D">
    <w:pPr>
      <w:pStyle w:val="Zpat"/>
    </w:pPr>
    <w:r>
      <w:rPr>
        <w:noProof/>
        <w:lang w:eastAsia="cs-CZ"/>
      </w:rPr>
      <mc:AlternateContent>
        <mc:Choice Requires="wps">
          <w:drawing>
            <wp:anchor distT="0" distB="0" distL="114300" distR="114300" simplePos="0" relativeHeight="251655680" behindDoc="0" locked="0" layoutInCell="1" allowOverlap="1" wp14:anchorId="43BB3F0E" wp14:editId="016ED6AE">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A991EE" w14:textId="5722C11F" w:rsidR="00107251" w:rsidRPr="00727BE2" w:rsidRDefault="003D5C52"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03202D" w:rsidRPr="00727BE2">
                                <w:rPr>
                                  <w:rStyle w:val="slostrnky"/>
                                </w:rPr>
                                <w:fldChar w:fldCharType="begin"/>
                              </w:r>
                              <w:r w:rsidR="0003202D" w:rsidRPr="00727BE2">
                                <w:rPr>
                                  <w:rStyle w:val="slostrnky"/>
                                </w:rPr>
                                <w:instrText xml:space="preserve"> PAGE   \* MERGEFORMAT </w:instrText>
                              </w:r>
                              <w:r w:rsidR="0003202D" w:rsidRPr="00727BE2">
                                <w:rPr>
                                  <w:rStyle w:val="slostrnky"/>
                                </w:rPr>
                                <w:fldChar w:fldCharType="separate"/>
                              </w:r>
                              <w:r w:rsidR="00A27EF7">
                                <w:rPr>
                                  <w:rStyle w:val="slostrnky"/>
                                  <w:noProof/>
                                </w:rPr>
                                <w:t>11</w:t>
                              </w:r>
                              <w:r w:rsidR="0003202D" w:rsidRPr="00727BE2">
                                <w:rPr>
                                  <w:rStyle w:val="slostrnky"/>
                                </w:rPr>
                                <w:fldChar w:fldCharType="end"/>
                              </w:r>
                              <w:r w:rsidR="0003202D" w:rsidRPr="00727BE2">
                                <w:rPr>
                                  <w:rStyle w:val="slostrnky"/>
                                </w:rPr>
                                <w:t xml:space="preserve"> / </w:t>
                              </w:r>
                              <w:r w:rsidR="003E264D" w:rsidRPr="003E264D">
                                <w:fldChar w:fldCharType="begin"/>
                              </w:r>
                              <w:r w:rsidR="0003202D">
                                <w:instrText xml:space="preserve"> NUMPAGES   \* MERGEFORMAT </w:instrText>
                              </w:r>
                              <w:r w:rsidR="003E264D" w:rsidRPr="003E264D">
                                <w:fldChar w:fldCharType="separate"/>
                              </w:r>
                              <w:ins w:id="2" w:author="Forejtová Marcela" w:date="2024-07-12T14:31:00Z">
                                <w:r w:rsidR="00A27EF7" w:rsidRPr="00A27EF7">
                                  <w:rPr>
                                    <w:rStyle w:val="slostrnky"/>
                                    <w:noProof/>
                                    <w:rPrChange w:id="3" w:author="Forejtová Marcela" w:date="2024-07-12T14:31:00Z">
                                      <w:rPr/>
                                    </w:rPrChange>
                                  </w:rPr>
                                  <w:t>11</w:t>
                                </w:r>
                              </w:ins>
                              <w:ins w:id="4" w:author="Rozina Zdenko" w:date="2024-07-12T12:55:00Z">
                                <w:del w:id="5" w:author="Forejtová Marcela" w:date="2024-07-12T14:30:00Z">
                                  <w:r w:rsidR="0049214B" w:rsidRPr="0049214B" w:rsidDel="00A27EF7">
                                    <w:rPr>
                                      <w:rStyle w:val="slostrnky"/>
                                      <w:noProof/>
                                      <w:rPrChange w:id="6" w:author="Rozina Zdenko" w:date="2024-07-12T12:55:00Z">
                                        <w:rPr/>
                                      </w:rPrChange>
                                    </w:rPr>
                                    <w:delText>11</w:delText>
                                  </w:r>
                                </w:del>
                              </w:ins>
                              <w:del w:id="7" w:author="Forejtová Marcela" w:date="2024-07-12T14:30:00Z">
                                <w:r w:rsidR="0049214B" w:rsidRPr="0049214B" w:rsidDel="00A27EF7">
                                  <w:rPr>
                                    <w:rStyle w:val="slostrnky"/>
                                    <w:noProof/>
                                  </w:rPr>
                                  <w:delText>11</w:delText>
                                </w:r>
                              </w:del>
                              <w:r w:rsidR="003E264D" w:rsidRPr="003E264D">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43BB3F0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01A991EE" w14:textId="5722C11F" w:rsidR="00107251" w:rsidRPr="00727BE2" w:rsidRDefault="003D5C52"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03202D" w:rsidRPr="00727BE2">
                          <w:rPr>
                            <w:rStyle w:val="slostrnky"/>
                          </w:rPr>
                          <w:fldChar w:fldCharType="begin"/>
                        </w:r>
                        <w:r w:rsidR="0003202D" w:rsidRPr="00727BE2">
                          <w:rPr>
                            <w:rStyle w:val="slostrnky"/>
                          </w:rPr>
                          <w:instrText xml:space="preserve"> PAGE   \* MERGEFORMAT </w:instrText>
                        </w:r>
                        <w:r w:rsidR="0003202D" w:rsidRPr="00727BE2">
                          <w:rPr>
                            <w:rStyle w:val="slostrnky"/>
                          </w:rPr>
                          <w:fldChar w:fldCharType="separate"/>
                        </w:r>
                        <w:r w:rsidR="00A27EF7">
                          <w:rPr>
                            <w:rStyle w:val="slostrnky"/>
                            <w:noProof/>
                          </w:rPr>
                          <w:t>11</w:t>
                        </w:r>
                        <w:r w:rsidR="0003202D" w:rsidRPr="00727BE2">
                          <w:rPr>
                            <w:rStyle w:val="slostrnky"/>
                          </w:rPr>
                          <w:fldChar w:fldCharType="end"/>
                        </w:r>
                        <w:r w:rsidR="0003202D" w:rsidRPr="00727BE2">
                          <w:rPr>
                            <w:rStyle w:val="slostrnky"/>
                          </w:rPr>
                          <w:t xml:space="preserve"> / </w:t>
                        </w:r>
                        <w:r w:rsidR="003E264D" w:rsidRPr="003E264D">
                          <w:fldChar w:fldCharType="begin"/>
                        </w:r>
                        <w:r w:rsidR="0003202D">
                          <w:instrText xml:space="preserve"> NUMPAGES   \* MERGEFORMAT </w:instrText>
                        </w:r>
                        <w:r w:rsidR="003E264D" w:rsidRPr="003E264D">
                          <w:fldChar w:fldCharType="separate"/>
                        </w:r>
                        <w:ins w:id="8" w:author="Forejtová Marcela" w:date="2024-07-12T14:31:00Z">
                          <w:r w:rsidR="00A27EF7" w:rsidRPr="00A27EF7">
                            <w:rPr>
                              <w:rStyle w:val="slostrnky"/>
                              <w:noProof/>
                              <w:rPrChange w:id="9" w:author="Forejtová Marcela" w:date="2024-07-12T14:31:00Z">
                                <w:rPr/>
                              </w:rPrChange>
                            </w:rPr>
                            <w:t>11</w:t>
                          </w:r>
                        </w:ins>
                        <w:ins w:id="10" w:author="Rozina Zdenko" w:date="2024-07-12T12:55:00Z">
                          <w:del w:id="11" w:author="Forejtová Marcela" w:date="2024-07-12T14:30:00Z">
                            <w:r w:rsidR="0049214B" w:rsidRPr="0049214B" w:rsidDel="00A27EF7">
                              <w:rPr>
                                <w:rStyle w:val="slostrnky"/>
                                <w:noProof/>
                                <w:rPrChange w:id="12" w:author="Rozina Zdenko" w:date="2024-07-12T12:55:00Z">
                                  <w:rPr/>
                                </w:rPrChange>
                              </w:rPr>
                              <w:delText>11</w:delText>
                            </w:r>
                          </w:del>
                        </w:ins>
                        <w:del w:id="13" w:author="Forejtová Marcela" w:date="2024-07-12T14:30:00Z">
                          <w:r w:rsidR="0049214B" w:rsidRPr="0049214B" w:rsidDel="00A27EF7">
                            <w:rPr>
                              <w:rStyle w:val="slostrnky"/>
                              <w:noProof/>
                            </w:rPr>
                            <w:delText>11</w:delText>
                          </w:r>
                        </w:del>
                        <w:r w:rsidR="003E264D" w:rsidRPr="003E264D">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E5A8B" w14:textId="77777777" w:rsidR="00107251" w:rsidRPr="00B5596D" w:rsidRDefault="0003202D" w:rsidP="00B5596D">
    <w:pPr>
      <w:pStyle w:val="Zpat"/>
    </w:pPr>
    <w:r>
      <w:rPr>
        <w:noProof/>
        <w:lang w:eastAsia="cs-CZ"/>
      </w:rPr>
      <mc:AlternateContent>
        <mc:Choice Requires="wps">
          <w:drawing>
            <wp:anchor distT="0" distB="0" distL="114300" distR="114300" simplePos="0" relativeHeight="251658752" behindDoc="0" locked="0" layoutInCell="1" allowOverlap="1" wp14:anchorId="1D5DB8C3" wp14:editId="2F85E01E">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D2EF73E" w14:textId="430DB0A7" w:rsidR="00107251" w:rsidRPr="00727BE2" w:rsidRDefault="003D5C52"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03202D" w:rsidRPr="00727BE2">
                                <w:rPr>
                                  <w:rStyle w:val="slostrnky"/>
                                </w:rPr>
                                <w:fldChar w:fldCharType="begin"/>
                              </w:r>
                              <w:r w:rsidR="0003202D" w:rsidRPr="00727BE2">
                                <w:rPr>
                                  <w:rStyle w:val="slostrnky"/>
                                </w:rPr>
                                <w:instrText xml:space="preserve"> PAGE   \* MERGEFORMAT </w:instrText>
                              </w:r>
                              <w:r w:rsidR="0003202D" w:rsidRPr="00727BE2">
                                <w:rPr>
                                  <w:rStyle w:val="slostrnky"/>
                                </w:rPr>
                                <w:fldChar w:fldCharType="separate"/>
                              </w:r>
                              <w:r w:rsidR="00A27EF7">
                                <w:rPr>
                                  <w:rStyle w:val="slostrnky"/>
                                  <w:noProof/>
                                </w:rPr>
                                <w:t>1</w:t>
                              </w:r>
                              <w:r w:rsidR="0003202D" w:rsidRPr="00727BE2">
                                <w:rPr>
                                  <w:rStyle w:val="slostrnky"/>
                                </w:rPr>
                                <w:fldChar w:fldCharType="end"/>
                              </w:r>
                              <w:r w:rsidR="0003202D" w:rsidRPr="00727BE2">
                                <w:rPr>
                                  <w:rStyle w:val="slostrnky"/>
                                </w:rPr>
                                <w:t xml:space="preserve"> / </w:t>
                              </w:r>
                              <w:r w:rsidR="003E264D" w:rsidRPr="003E264D">
                                <w:fldChar w:fldCharType="begin"/>
                              </w:r>
                              <w:r w:rsidR="0003202D">
                                <w:instrText xml:space="preserve"> NUMPAGES   \* MERGEFORMAT </w:instrText>
                              </w:r>
                              <w:r w:rsidR="003E264D" w:rsidRPr="003E264D">
                                <w:fldChar w:fldCharType="separate"/>
                              </w:r>
                              <w:ins w:id="14" w:author="Forejtová Marcela" w:date="2024-07-12T14:31:00Z">
                                <w:r w:rsidR="00A27EF7" w:rsidRPr="00A27EF7">
                                  <w:rPr>
                                    <w:rStyle w:val="slostrnky"/>
                                    <w:noProof/>
                                    <w:rPrChange w:id="15" w:author="Forejtová Marcela" w:date="2024-07-12T14:31:00Z">
                                      <w:rPr/>
                                    </w:rPrChange>
                                  </w:rPr>
                                  <w:t>11</w:t>
                                </w:r>
                              </w:ins>
                              <w:ins w:id="16" w:author="Rozina Zdenko" w:date="2024-07-12T12:55:00Z">
                                <w:del w:id="17" w:author="Forejtová Marcela" w:date="2024-07-12T14:30:00Z">
                                  <w:r w:rsidR="0049214B" w:rsidRPr="0049214B" w:rsidDel="00A27EF7">
                                    <w:rPr>
                                      <w:rStyle w:val="slostrnky"/>
                                      <w:noProof/>
                                      <w:rPrChange w:id="18" w:author="Rozina Zdenko" w:date="2024-07-12T12:55:00Z">
                                        <w:rPr/>
                                      </w:rPrChange>
                                    </w:rPr>
                                    <w:delText>11</w:delText>
                                  </w:r>
                                </w:del>
                              </w:ins>
                              <w:del w:id="19" w:author="Forejtová Marcela" w:date="2024-07-12T14:30:00Z">
                                <w:r w:rsidR="0049214B" w:rsidRPr="0049214B" w:rsidDel="00A27EF7">
                                  <w:rPr>
                                    <w:rStyle w:val="slostrnky"/>
                                    <w:noProof/>
                                  </w:rPr>
                                  <w:delText>11</w:delText>
                                </w:r>
                              </w:del>
                              <w:r w:rsidR="003E264D" w:rsidRPr="003E264D">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1D5DB8C3"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1D2EF73E" w14:textId="430DB0A7" w:rsidR="00107251" w:rsidRPr="00727BE2" w:rsidRDefault="003D5C52"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03202D" w:rsidRPr="00727BE2">
                          <w:rPr>
                            <w:rStyle w:val="slostrnky"/>
                          </w:rPr>
                          <w:fldChar w:fldCharType="begin"/>
                        </w:r>
                        <w:r w:rsidR="0003202D" w:rsidRPr="00727BE2">
                          <w:rPr>
                            <w:rStyle w:val="slostrnky"/>
                          </w:rPr>
                          <w:instrText xml:space="preserve"> PAGE   \* MERGEFORMAT </w:instrText>
                        </w:r>
                        <w:r w:rsidR="0003202D" w:rsidRPr="00727BE2">
                          <w:rPr>
                            <w:rStyle w:val="slostrnky"/>
                          </w:rPr>
                          <w:fldChar w:fldCharType="separate"/>
                        </w:r>
                        <w:r w:rsidR="00A27EF7">
                          <w:rPr>
                            <w:rStyle w:val="slostrnky"/>
                            <w:noProof/>
                          </w:rPr>
                          <w:t>1</w:t>
                        </w:r>
                        <w:r w:rsidR="0003202D" w:rsidRPr="00727BE2">
                          <w:rPr>
                            <w:rStyle w:val="slostrnky"/>
                          </w:rPr>
                          <w:fldChar w:fldCharType="end"/>
                        </w:r>
                        <w:r w:rsidR="0003202D" w:rsidRPr="00727BE2">
                          <w:rPr>
                            <w:rStyle w:val="slostrnky"/>
                          </w:rPr>
                          <w:t xml:space="preserve"> / </w:t>
                        </w:r>
                        <w:r w:rsidR="003E264D" w:rsidRPr="003E264D">
                          <w:fldChar w:fldCharType="begin"/>
                        </w:r>
                        <w:r w:rsidR="0003202D">
                          <w:instrText xml:space="preserve"> NUMPAGES   \* MERGEFORMAT </w:instrText>
                        </w:r>
                        <w:r w:rsidR="003E264D" w:rsidRPr="003E264D">
                          <w:fldChar w:fldCharType="separate"/>
                        </w:r>
                        <w:ins w:id="20" w:author="Forejtová Marcela" w:date="2024-07-12T14:31:00Z">
                          <w:r w:rsidR="00A27EF7" w:rsidRPr="00A27EF7">
                            <w:rPr>
                              <w:rStyle w:val="slostrnky"/>
                              <w:noProof/>
                              <w:rPrChange w:id="21" w:author="Forejtová Marcela" w:date="2024-07-12T14:31:00Z">
                                <w:rPr/>
                              </w:rPrChange>
                            </w:rPr>
                            <w:t>11</w:t>
                          </w:r>
                        </w:ins>
                        <w:ins w:id="22" w:author="Rozina Zdenko" w:date="2024-07-12T12:55:00Z">
                          <w:del w:id="23" w:author="Forejtová Marcela" w:date="2024-07-12T14:30:00Z">
                            <w:r w:rsidR="0049214B" w:rsidRPr="0049214B" w:rsidDel="00A27EF7">
                              <w:rPr>
                                <w:rStyle w:val="slostrnky"/>
                                <w:noProof/>
                                <w:rPrChange w:id="24" w:author="Rozina Zdenko" w:date="2024-07-12T12:55:00Z">
                                  <w:rPr/>
                                </w:rPrChange>
                              </w:rPr>
                              <w:delText>11</w:delText>
                            </w:r>
                          </w:del>
                        </w:ins>
                        <w:del w:id="25" w:author="Forejtová Marcela" w:date="2024-07-12T14:30:00Z">
                          <w:r w:rsidR="0049214B" w:rsidRPr="0049214B" w:rsidDel="00A27EF7">
                            <w:rPr>
                              <w:rStyle w:val="slostrnky"/>
                              <w:noProof/>
                            </w:rPr>
                            <w:delText>11</w:delText>
                          </w:r>
                        </w:del>
                        <w:r w:rsidR="003E264D" w:rsidRPr="003E264D">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7C8641" w14:textId="77777777" w:rsidR="003D5C52" w:rsidRDefault="003D5C52">
      <w:pPr>
        <w:spacing w:line="240" w:lineRule="auto"/>
      </w:pPr>
      <w:r>
        <w:separator/>
      </w:r>
    </w:p>
  </w:footnote>
  <w:footnote w:type="continuationSeparator" w:id="0">
    <w:p w14:paraId="337CF4DE" w14:textId="77777777" w:rsidR="003D5C52" w:rsidRDefault="003D5C5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BFEE5" w14:textId="77777777" w:rsidR="00107251" w:rsidRDefault="0003202D">
    <w:pPr>
      <w:pStyle w:val="Zhlav"/>
    </w:pPr>
    <w:r>
      <w:rPr>
        <w:noProof/>
        <w:lang w:eastAsia="cs-CZ"/>
      </w:rPr>
      <w:drawing>
        <wp:anchor distT="0" distB="0" distL="114300" distR="114300" simplePos="0" relativeHeight="251659776" behindDoc="0" locked="1" layoutInCell="1" allowOverlap="1" wp14:anchorId="3122CCF3" wp14:editId="1F1D57BA">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949C5" w14:textId="77777777" w:rsidR="00107251" w:rsidRDefault="0003202D"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142E757B" wp14:editId="555D9FDD">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581F1B15" w14:textId="77777777" w:rsidR="00107251" w:rsidRPr="00321BCC" w:rsidRDefault="0003202D"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shapetype id="_x0000_t202" coordsize="21600,21600" o:spt="202" path="m,l,21600r21600,l21600,xe">
              <v:stroke joinstyle="miter"/>
              <v:path gradientshapeok="t" o:connecttype="rect"/>
            </v:shapetype>
            <v:shape id="Text Box 13" o:spid="_x0000_s2050" type="#_x0000_t202" style="width:134.65pt;height:24.1pt;margin-top:81.65pt;margin-left:80.2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60288" filled="f" stroked="f" strokeweight="1pt">
              <v:textbox inset="0,0,0,0">
                <w:txbxContent>
                  <w:p w:rsidR="00107251" w:rsidRPr="00321BCC" w:rsidP="00E53743" w14:paraId="131C1C50" w14:textId="77777777">
                    <w:pPr>
                      <w:pStyle w:val="Logo-AdditionCzechRadio"/>
                      <w:jc w:val="center"/>
                    </w:pPr>
                    <w:r>
                      <w:t xml:space="preserve">   NÁVRH SMLOUVY</w:t>
                    </w:r>
                  </w:p>
                </w:txbxContent>
              </v:textbox>
            </v:shape>
          </w:pict>
        </mc:Fallback>
      </mc:AlternateContent>
    </w:r>
    <w:r>
      <w:rPr>
        <w:noProof/>
        <w:lang w:eastAsia="cs-CZ"/>
      </w:rPr>
      <w:drawing>
        <wp:anchor distT="0" distB="0" distL="114300" distR="114300" simplePos="0" relativeHeight="251656704" behindDoc="0" locked="1" layoutInCell="1" allowOverlap="1" wp14:anchorId="03CABEC3" wp14:editId="1404F5FD">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1AB84F5A">
      <w:start w:val="1"/>
      <w:numFmt w:val="upperLetter"/>
      <w:lvlText w:val="%1.)"/>
      <w:lvlJc w:val="left"/>
      <w:pPr>
        <w:ind w:left="672" w:hanging="360"/>
      </w:pPr>
      <w:rPr>
        <w:rFonts w:hint="default"/>
      </w:rPr>
    </w:lvl>
    <w:lvl w:ilvl="1" w:tplc="B9BE516A" w:tentative="1">
      <w:start w:val="1"/>
      <w:numFmt w:val="lowerLetter"/>
      <w:lvlText w:val="%2."/>
      <w:lvlJc w:val="left"/>
      <w:pPr>
        <w:ind w:left="1392" w:hanging="360"/>
      </w:pPr>
    </w:lvl>
    <w:lvl w:ilvl="2" w:tplc="CF385458" w:tentative="1">
      <w:start w:val="1"/>
      <w:numFmt w:val="lowerRoman"/>
      <w:lvlText w:val="%3."/>
      <w:lvlJc w:val="right"/>
      <w:pPr>
        <w:ind w:left="2112" w:hanging="180"/>
      </w:pPr>
    </w:lvl>
    <w:lvl w:ilvl="3" w:tplc="1A0C895C" w:tentative="1">
      <w:start w:val="1"/>
      <w:numFmt w:val="decimal"/>
      <w:lvlText w:val="%4."/>
      <w:lvlJc w:val="left"/>
      <w:pPr>
        <w:ind w:left="2832" w:hanging="360"/>
      </w:pPr>
    </w:lvl>
    <w:lvl w:ilvl="4" w:tplc="0BE80A3A" w:tentative="1">
      <w:start w:val="1"/>
      <w:numFmt w:val="lowerLetter"/>
      <w:lvlText w:val="%5."/>
      <w:lvlJc w:val="left"/>
      <w:pPr>
        <w:ind w:left="3552" w:hanging="360"/>
      </w:pPr>
    </w:lvl>
    <w:lvl w:ilvl="5" w:tplc="BE1495A4" w:tentative="1">
      <w:start w:val="1"/>
      <w:numFmt w:val="lowerRoman"/>
      <w:lvlText w:val="%6."/>
      <w:lvlJc w:val="right"/>
      <w:pPr>
        <w:ind w:left="4272" w:hanging="180"/>
      </w:pPr>
    </w:lvl>
    <w:lvl w:ilvl="6" w:tplc="25822EE0" w:tentative="1">
      <w:start w:val="1"/>
      <w:numFmt w:val="decimal"/>
      <w:lvlText w:val="%7."/>
      <w:lvlJc w:val="left"/>
      <w:pPr>
        <w:ind w:left="4992" w:hanging="360"/>
      </w:pPr>
    </w:lvl>
    <w:lvl w:ilvl="7" w:tplc="C72ED95E" w:tentative="1">
      <w:start w:val="1"/>
      <w:numFmt w:val="lowerLetter"/>
      <w:lvlText w:val="%8."/>
      <w:lvlJc w:val="left"/>
      <w:pPr>
        <w:ind w:left="5712" w:hanging="360"/>
      </w:pPr>
    </w:lvl>
    <w:lvl w:ilvl="8" w:tplc="758606E0"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841542D"/>
    <w:multiLevelType w:val="hybridMultilevel"/>
    <w:tmpl w:val="F92C947E"/>
    <w:lvl w:ilvl="0" w:tplc="7952C05E">
      <w:start w:val="1"/>
      <w:numFmt w:val="bullet"/>
      <w:lvlText w:val=""/>
      <w:lvlJc w:val="left"/>
      <w:pPr>
        <w:ind w:left="780" w:hanging="360"/>
      </w:pPr>
      <w:rPr>
        <w:rFonts w:ascii="Symbol" w:hAnsi="Symbol" w:hint="default"/>
      </w:rPr>
    </w:lvl>
    <w:lvl w:ilvl="1" w:tplc="5B264CFE" w:tentative="1">
      <w:start w:val="1"/>
      <w:numFmt w:val="bullet"/>
      <w:lvlText w:val="o"/>
      <w:lvlJc w:val="left"/>
      <w:pPr>
        <w:ind w:left="1500" w:hanging="360"/>
      </w:pPr>
      <w:rPr>
        <w:rFonts w:ascii="Courier New" w:hAnsi="Courier New" w:cs="Courier New" w:hint="default"/>
      </w:rPr>
    </w:lvl>
    <w:lvl w:ilvl="2" w:tplc="36BAF4B6" w:tentative="1">
      <w:start w:val="1"/>
      <w:numFmt w:val="bullet"/>
      <w:lvlText w:val=""/>
      <w:lvlJc w:val="left"/>
      <w:pPr>
        <w:ind w:left="2220" w:hanging="360"/>
      </w:pPr>
      <w:rPr>
        <w:rFonts w:ascii="Wingdings" w:hAnsi="Wingdings" w:hint="default"/>
      </w:rPr>
    </w:lvl>
    <w:lvl w:ilvl="3" w:tplc="994C5CFA" w:tentative="1">
      <w:start w:val="1"/>
      <w:numFmt w:val="bullet"/>
      <w:lvlText w:val=""/>
      <w:lvlJc w:val="left"/>
      <w:pPr>
        <w:ind w:left="2940" w:hanging="360"/>
      </w:pPr>
      <w:rPr>
        <w:rFonts w:ascii="Symbol" w:hAnsi="Symbol" w:hint="default"/>
      </w:rPr>
    </w:lvl>
    <w:lvl w:ilvl="4" w:tplc="59E40706" w:tentative="1">
      <w:start w:val="1"/>
      <w:numFmt w:val="bullet"/>
      <w:lvlText w:val="o"/>
      <w:lvlJc w:val="left"/>
      <w:pPr>
        <w:ind w:left="3660" w:hanging="360"/>
      </w:pPr>
      <w:rPr>
        <w:rFonts w:ascii="Courier New" w:hAnsi="Courier New" w:cs="Courier New" w:hint="default"/>
      </w:rPr>
    </w:lvl>
    <w:lvl w:ilvl="5" w:tplc="BD4225D0" w:tentative="1">
      <w:start w:val="1"/>
      <w:numFmt w:val="bullet"/>
      <w:lvlText w:val=""/>
      <w:lvlJc w:val="left"/>
      <w:pPr>
        <w:ind w:left="4380" w:hanging="360"/>
      </w:pPr>
      <w:rPr>
        <w:rFonts w:ascii="Wingdings" w:hAnsi="Wingdings" w:hint="default"/>
      </w:rPr>
    </w:lvl>
    <w:lvl w:ilvl="6" w:tplc="0F6ACE26" w:tentative="1">
      <w:start w:val="1"/>
      <w:numFmt w:val="bullet"/>
      <w:lvlText w:val=""/>
      <w:lvlJc w:val="left"/>
      <w:pPr>
        <w:ind w:left="5100" w:hanging="360"/>
      </w:pPr>
      <w:rPr>
        <w:rFonts w:ascii="Symbol" w:hAnsi="Symbol" w:hint="default"/>
      </w:rPr>
    </w:lvl>
    <w:lvl w:ilvl="7" w:tplc="163C7116" w:tentative="1">
      <w:start w:val="1"/>
      <w:numFmt w:val="bullet"/>
      <w:lvlText w:val="o"/>
      <w:lvlJc w:val="left"/>
      <w:pPr>
        <w:ind w:left="5820" w:hanging="360"/>
      </w:pPr>
      <w:rPr>
        <w:rFonts w:ascii="Courier New" w:hAnsi="Courier New" w:cs="Courier New" w:hint="default"/>
      </w:rPr>
    </w:lvl>
    <w:lvl w:ilvl="8" w:tplc="EC2AD092" w:tentative="1">
      <w:start w:val="1"/>
      <w:numFmt w:val="bullet"/>
      <w:lvlText w:val=""/>
      <w:lvlJc w:val="left"/>
      <w:pPr>
        <w:ind w:left="6540" w:hanging="360"/>
      </w:pPr>
      <w:rPr>
        <w:rFonts w:ascii="Wingdings" w:hAnsi="Wingdings" w:hint="default"/>
      </w:rPr>
    </w:lvl>
  </w:abstractNum>
  <w:abstractNum w:abstractNumId="14"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5"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6"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7"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5349539E"/>
    <w:multiLevelType w:val="multilevel"/>
    <w:tmpl w:val="5456ED1A"/>
    <w:numStyleLink w:val="Section-Contract"/>
  </w:abstractNum>
  <w:abstractNum w:abstractNumId="20" w15:restartNumberingAfterBreak="0">
    <w:nsid w:val="569A0E61"/>
    <w:multiLevelType w:val="hybridMultilevel"/>
    <w:tmpl w:val="18D066E4"/>
    <w:lvl w:ilvl="0" w:tplc="B88ED8E4">
      <w:start w:val="1"/>
      <w:numFmt w:val="lowerLetter"/>
      <w:lvlText w:val="%1)"/>
      <w:lvlJc w:val="left"/>
      <w:pPr>
        <w:ind w:left="720" w:hanging="360"/>
      </w:pPr>
    </w:lvl>
    <w:lvl w:ilvl="1" w:tplc="452E43C6">
      <w:start w:val="1"/>
      <w:numFmt w:val="lowerLetter"/>
      <w:lvlText w:val="%2."/>
      <w:lvlJc w:val="left"/>
      <w:pPr>
        <w:ind w:left="1440" w:hanging="360"/>
      </w:pPr>
    </w:lvl>
    <w:lvl w:ilvl="2" w:tplc="770A1E04">
      <w:start w:val="1"/>
      <w:numFmt w:val="lowerRoman"/>
      <w:lvlText w:val="%3."/>
      <w:lvlJc w:val="right"/>
      <w:pPr>
        <w:ind w:left="2160" w:hanging="180"/>
      </w:pPr>
    </w:lvl>
    <w:lvl w:ilvl="3" w:tplc="01D6E086">
      <w:start w:val="1"/>
      <w:numFmt w:val="decimal"/>
      <w:lvlText w:val="%4."/>
      <w:lvlJc w:val="left"/>
      <w:pPr>
        <w:ind w:left="2880" w:hanging="360"/>
      </w:pPr>
    </w:lvl>
    <w:lvl w:ilvl="4" w:tplc="F990AF98">
      <w:start w:val="1"/>
      <w:numFmt w:val="lowerLetter"/>
      <w:lvlText w:val="%5."/>
      <w:lvlJc w:val="left"/>
      <w:pPr>
        <w:ind w:left="3600" w:hanging="360"/>
      </w:pPr>
    </w:lvl>
    <w:lvl w:ilvl="5" w:tplc="F5C66A5C">
      <w:start w:val="1"/>
      <w:numFmt w:val="lowerRoman"/>
      <w:lvlText w:val="%6."/>
      <w:lvlJc w:val="right"/>
      <w:pPr>
        <w:ind w:left="4320" w:hanging="180"/>
      </w:pPr>
    </w:lvl>
    <w:lvl w:ilvl="6" w:tplc="E4BCC1B0">
      <w:start w:val="1"/>
      <w:numFmt w:val="decimal"/>
      <w:lvlText w:val="%7."/>
      <w:lvlJc w:val="left"/>
      <w:pPr>
        <w:ind w:left="5040" w:hanging="360"/>
      </w:pPr>
    </w:lvl>
    <w:lvl w:ilvl="7" w:tplc="04BC06BE">
      <w:start w:val="1"/>
      <w:numFmt w:val="lowerLetter"/>
      <w:lvlText w:val="%8."/>
      <w:lvlJc w:val="left"/>
      <w:pPr>
        <w:ind w:left="5760" w:hanging="360"/>
      </w:pPr>
    </w:lvl>
    <w:lvl w:ilvl="8" w:tplc="F38AB35E">
      <w:start w:val="1"/>
      <w:numFmt w:val="lowerRoman"/>
      <w:lvlText w:val="%9."/>
      <w:lvlJc w:val="right"/>
      <w:pPr>
        <w:ind w:left="6480" w:hanging="180"/>
      </w:pPr>
    </w:lvl>
  </w:abstractNum>
  <w:abstractNum w:abstractNumId="21"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2"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3"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4"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5" w15:restartNumberingAfterBreak="0">
    <w:nsid w:val="737B0EE7"/>
    <w:multiLevelType w:val="hybridMultilevel"/>
    <w:tmpl w:val="B440AF98"/>
    <w:lvl w:ilvl="0" w:tplc="1C6CC148">
      <w:start w:val="1"/>
      <w:numFmt w:val="bullet"/>
      <w:lvlText w:val=""/>
      <w:lvlJc w:val="left"/>
      <w:pPr>
        <w:tabs>
          <w:tab w:val="num" w:pos="1080"/>
        </w:tabs>
        <w:ind w:left="1080" w:hanging="360"/>
      </w:pPr>
      <w:rPr>
        <w:rFonts w:ascii="Wingdings" w:hAnsi="Wingdings" w:hint="default"/>
      </w:rPr>
    </w:lvl>
    <w:lvl w:ilvl="1" w:tplc="5A804A88" w:tentative="1">
      <w:start w:val="1"/>
      <w:numFmt w:val="bullet"/>
      <w:lvlText w:val="o"/>
      <w:lvlJc w:val="left"/>
      <w:pPr>
        <w:tabs>
          <w:tab w:val="num" w:pos="1800"/>
        </w:tabs>
        <w:ind w:left="1800" w:hanging="360"/>
      </w:pPr>
      <w:rPr>
        <w:rFonts w:ascii="Courier New" w:hAnsi="Courier New" w:cs="Courier New" w:hint="default"/>
      </w:rPr>
    </w:lvl>
    <w:lvl w:ilvl="2" w:tplc="95B0FD14" w:tentative="1">
      <w:start w:val="1"/>
      <w:numFmt w:val="bullet"/>
      <w:lvlText w:val=""/>
      <w:lvlJc w:val="left"/>
      <w:pPr>
        <w:tabs>
          <w:tab w:val="num" w:pos="2520"/>
        </w:tabs>
        <w:ind w:left="2520" w:hanging="360"/>
      </w:pPr>
      <w:rPr>
        <w:rFonts w:ascii="Wingdings" w:hAnsi="Wingdings" w:hint="default"/>
      </w:rPr>
    </w:lvl>
    <w:lvl w:ilvl="3" w:tplc="7474E2D8" w:tentative="1">
      <w:start w:val="1"/>
      <w:numFmt w:val="bullet"/>
      <w:lvlText w:val=""/>
      <w:lvlJc w:val="left"/>
      <w:pPr>
        <w:tabs>
          <w:tab w:val="num" w:pos="3240"/>
        </w:tabs>
        <w:ind w:left="3240" w:hanging="360"/>
      </w:pPr>
      <w:rPr>
        <w:rFonts w:ascii="Symbol" w:hAnsi="Symbol" w:hint="default"/>
      </w:rPr>
    </w:lvl>
    <w:lvl w:ilvl="4" w:tplc="21D2EEB0" w:tentative="1">
      <w:start w:val="1"/>
      <w:numFmt w:val="bullet"/>
      <w:lvlText w:val="o"/>
      <w:lvlJc w:val="left"/>
      <w:pPr>
        <w:tabs>
          <w:tab w:val="num" w:pos="3960"/>
        </w:tabs>
        <w:ind w:left="3960" w:hanging="360"/>
      </w:pPr>
      <w:rPr>
        <w:rFonts w:ascii="Courier New" w:hAnsi="Courier New" w:cs="Courier New" w:hint="default"/>
      </w:rPr>
    </w:lvl>
    <w:lvl w:ilvl="5" w:tplc="99502514" w:tentative="1">
      <w:start w:val="1"/>
      <w:numFmt w:val="bullet"/>
      <w:lvlText w:val=""/>
      <w:lvlJc w:val="left"/>
      <w:pPr>
        <w:tabs>
          <w:tab w:val="num" w:pos="4680"/>
        </w:tabs>
        <w:ind w:left="4680" w:hanging="360"/>
      </w:pPr>
      <w:rPr>
        <w:rFonts w:ascii="Wingdings" w:hAnsi="Wingdings" w:hint="default"/>
      </w:rPr>
    </w:lvl>
    <w:lvl w:ilvl="6" w:tplc="CACC9FA8" w:tentative="1">
      <w:start w:val="1"/>
      <w:numFmt w:val="bullet"/>
      <w:lvlText w:val=""/>
      <w:lvlJc w:val="left"/>
      <w:pPr>
        <w:tabs>
          <w:tab w:val="num" w:pos="5400"/>
        </w:tabs>
        <w:ind w:left="5400" w:hanging="360"/>
      </w:pPr>
      <w:rPr>
        <w:rFonts w:ascii="Symbol" w:hAnsi="Symbol" w:hint="default"/>
      </w:rPr>
    </w:lvl>
    <w:lvl w:ilvl="7" w:tplc="884C62E8" w:tentative="1">
      <w:start w:val="1"/>
      <w:numFmt w:val="bullet"/>
      <w:lvlText w:val="o"/>
      <w:lvlJc w:val="left"/>
      <w:pPr>
        <w:tabs>
          <w:tab w:val="num" w:pos="6120"/>
        </w:tabs>
        <w:ind w:left="6120" w:hanging="360"/>
      </w:pPr>
      <w:rPr>
        <w:rFonts w:ascii="Courier New" w:hAnsi="Courier New" w:cs="Courier New" w:hint="default"/>
      </w:rPr>
    </w:lvl>
    <w:lvl w:ilvl="8" w:tplc="C7CC544E"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4"/>
  </w:num>
  <w:num w:numId="2">
    <w:abstractNumId w:val="4"/>
  </w:num>
  <w:num w:numId="3">
    <w:abstractNumId w:val="7"/>
  </w:num>
  <w:num w:numId="4">
    <w:abstractNumId w:val="16"/>
  </w:num>
  <w:num w:numId="5">
    <w:abstractNumId w:val="6"/>
  </w:num>
  <w:num w:numId="6">
    <w:abstractNumId w:val="5"/>
  </w:num>
  <w:num w:numId="7">
    <w:abstractNumId w:val="24"/>
  </w:num>
  <w:num w:numId="8">
    <w:abstractNumId w:val="22"/>
  </w:num>
  <w:num w:numId="9">
    <w:abstractNumId w:val="3"/>
  </w:num>
  <w:num w:numId="10">
    <w:abstractNumId w:val="3"/>
  </w:num>
  <w:num w:numId="11">
    <w:abstractNumId w:val="1"/>
  </w:num>
  <w:num w:numId="12">
    <w:abstractNumId w:val="21"/>
  </w:num>
  <w:num w:numId="13">
    <w:abstractNumId w:val="8"/>
  </w:num>
  <w:num w:numId="14">
    <w:abstractNumId w:val="23"/>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9"/>
  </w:num>
  <w:num w:numId="20">
    <w:abstractNumId w:val="26"/>
  </w:num>
  <w:num w:numId="21">
    <w:abstractNumId w:val="12"/>
  </w:num>
  <w:num w:numId="22">
    <w:abstractNumId w:val="17"/>
  </w:num>
  <w:num w:numId="23">
    <w:abstractNumId w:val="25"/>
  </w:num>
  <w:num w:numId="24">
    <w:abstractNumId w:val="18"/>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5"/>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36">
    <w:abstractNumId w:val="20"/>
  </w:num>
  <w:num w:numId="37">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8">
    <w:abstractNumId w:val="13"/>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rášková Petra">
    <w15:presenceInfo w15:providerId="AD" w15:userId="S-1-5-21-1516916145-3332080500-352412931-25648"/>
  </w15:person>
  <w15:person w15:author="Forejtová Marcela">
    <w15:presenceInfo w15:providerId="AD" w15:userId="S-1-5-21-1516916145-3332080500-352412931-6412"/>
  </w15:person>
  <w15:person w15:author="Rozina Zdenko">
    <w15:presenceInfo w15:providerId="AD" w15:userId="S-1-5-21-1516916145-3332080500-352412931-34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trackRevisions/>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0C29"/>
    <w:rsid w:val="00004EC0"/>
    <w:rsid w:val="0001088A"/>
    <w:rsid w:val="00010ADE"/>
    <w:rsid w:val="00013431"/>
    <w:rsid w:val="000173A9"/>
    <w:rsid w:val="00027476"/>
    <w:rsid w:val="000305B2"/>
    <w:rsid w:val="00031908"/>
    <w:rsid w:val="0003202D"/>
    <w:rsid w:val="00037AA8"/>
    <w:rsid w:val="00043DF0"/>
    <w:rsid w:val="0004448C"/>
    <w:rsid w:val="000525B3"/>
    <w:rsid w:val="0006458B"/>
    <w:rsid w:val="00066D16"/>
    <w:rsid w:val="00071310"/>
    <w:rsid w:val="000817D9"/>
    <w:rsid w:val="000860B2"/>
    <w:rsid w:val="00087478"/>
    <w:rsid w:val="00092B9A"/>
    <w:rsid w:val="000A44DD"/>
    <w:rsid w:val="000A7405"/>
    <w:rsid w:val="000B2886"/>
    <w:rsid w:val="000B37A4"/>
    <w:rsid w:val="000B6591"/>
    <w:rsid w:val="000B7CB2"/>
    <w:rsid w:val="000C6C97"/>
    <w:rsid w:val="000D28AB"/>
    <w:rsid w:val="000D3CA7"/>
    <w:rsid w:val="000D7F23"/>
    <w:rsid w:val="000E259A"/>
    <w:rsid w:val="000E46B9"/>
    <w:rsid w:val="000F5518"/>
    <w:rsid w:val="000F5809"/>
    <w:rsid w:val="000F7B50"/>
    <w:rsid w:val="00100883"/>
    <w:rsid w:val="00105F70"/>
    <w:rsid w:val="00106A74"/>
    <w:rsid w:val="00107251"/>
    <w:rsid w:val="00107439"/>
    <w:rsid w:val="001110E9"/>
    <w:rsid w:val="00121A2C"/>
    <w:rsid w:val="00134AFB"/>
    <w:rsid w:val="001471B1"/>
    <w:rsid w:val="001652C1"/>
    <w:rsid w:val="00165B15"/>
    <w:rsid w:val="00166126"/>
    <w:rsid w:val="00182D39"/>
    <w:rsid w:val="0018311B"/>
    <w:rsid w:val="001843A4"/>
    <w:rsid w:val="001915AD"/>
    <w:rsid w:val="00193556"/>
    <w:rsid w:val="001B37A8"/>
    <w:rsid w:val="001B621F"/>
    <w:rsid w:val="001C2B09"/>
    <w:rsid w:val="001C2C10"/>
    <w:rsid w:val="001C316E"/>
    <w:rsid w:val="001C3C9A"/>
    <w:rsid w:val="001C4A6B"/>
    <w:rsid w:val="001E0A94"/>
    <w:rsid w:val="001F15D7"/>
    <w:rsid w:val="001F475A"/>
    <w:rsid w:val="001F4CFC"/>
    <w:rsid w:val="002015E7"/>
    <w:rsid w:val="00202C70"/>
    <w:rsid w:val="00204CBF"/>
    <w:rsid w:val="00212195"/>
    <w:rsid w:val="00214A85"/>
    <w:rsid w:val="0023258C"/>
    <w:rsid w:val="002354C7"/>
    <w:rsid w:val="00240551"/>
    <w:rsid w:val="00243F2C"/>
    <w:rsid w:val="0026172A"/>
    <w:rsid w:val="002638B5"/>
    <w:rsid w:val="00266009"/>
    <w:rsid w:val="002663BF"/>
    <w:rsid w:val="002719E2"/>
    <w:rsid w:val="00274011"/>
    <w:rsid w:val="002748B7"/>
    <w:rsid w:val="00284E9F"/>
    <w:rsid w:val="002932DA"/>
    <w:rsid w:val="00295A22"/>
    <w:rsid w:val="002A0B5B"/>
    <w:rsid w:val="002A4CCF"/>
    <w:rsid w:val="002B553E"/>
    <w:rsid w:val="002C2293"/>
    <w:rsid w:val="002C6C32"/>
    <w:rsid w:val="002D03F1"/>
    <w:rsid w:val="002D4C12"/>
    <w:rsid w:val="002E2160"/>
    <w:rsid w:val="002F0971"/>
    <w:rsid w:val="002F0D46"/>
    <w:rsid w:val="002F2BF0"/>
    <w:rsid w:val="002F691A"/>
    <w:rsid w:val="00301ACB"/>
    <w:rsid w:val="00304C54"/>
    <w:rsid w:val="00306FBF"/>
    <w:rsid w:val="003073CB"/>
    <w:rsid w:val="00316685"/>
    <w:rsid w:val="003176D8"/>
    <w:rsid w:val="00317BA8"/>
    <w:rsid w:val="0032045C"/>
    <w:rsid w:val="00321BCC"/>
    <w:rsid w:val="00322AAD"/>
    <w:rsid w:val="00330E46"/>
    <w:rsid w:val="00335F41"/>
    <w:rsid w:val="0034474B"/>
    <w:rsid w:val="00346E76"/>
    <w:rsid w:val="00356185"/>
    <w:rsid w:val="00361449"/>
    <w:rsid w:val="00363B6A"/>
    <w:rsid w:val="00366797"/>
    <w:rsid w:val="00372D0D"/>
    <w:rsid w:val="003735CB"/>
    <w:rsid w:val="00374550"/>
    <w:rsid w:val="00374638"/>
    <w:rsid w:val="00376CD7"/>
    <w:rsid w:val="00377956"/>
    <w:rsid w:val="003811C2"/>
    <w:rsid w:val="00381C73"/>
    <w:rsid w:val="00383153"/>
    <w:rsid w:val="0039431B"/>
    <w:rsid w:val="003960FE"/>
    <w:rsid w:val="00396EC9"/>
    <w:rsid w:val="003A1915"/>
    <w:rsid w:val="003A1E25"/>
    <w:rsid w:val="003B5BE5"/>
    <w:rsid w:val="003C0573"/>
    <w:rsid w:val="003C2711"/>
    <w:rsid w:val="003C5F49"/>
    <w:rsid w:val="003D5C52"/>
    <w:rsid w:val="003E264D"/>
    <w:rsid w:val="003E3489"/>
    <w:rsid w:val="003E75E7"/>
    <w:rsid w:val="003F0A33"/>
    <w:rsid w:val="003F25A3"/>
    <w:rsid w:val="004004EC"/>
    <w:rsid w:val="00402DC4"/>
    <w:rsid w:val="00405B8B"/>
    <w:rsid w:val="0041411A"/>
    <w:rsid w:val="0041566C"/>
    <w:rsid w:val="00420BB5"/>
    <w:rsid w:val="00421F3D"/>
    <w:rsid w:val="00427653"/>
    <w:rsid w:val="004307C7"/>
    <w:rsid w:val="00434FCA"/>
    <w:rsid w:val="004351F1"/>
    <w:rsid w:val="004374A1"/>
    <w:rsid w:val="00451B2D"/>
    <w:rsid w:val="0045245F"/>
    <w:rsid w:val="00452B29"/>
    <w:rsid w:val="004545D6"/>
    <w:rsid w:val="00465783"/>
    <w:rsid w:val="00470A4E"/>
    <w:rsid w:val="00471E2D"/>
    <w:rsid w:val="00474E60"/>
    <w:rsid w:val="004765CF"/>
    <w:rsid w:val="00485B5D"/>
    <w:rsid w:val="0049214B"/>
    <w:rsid w:val="004A383D"/>
    <w:rsid w:val="004B34BA"/>
    <w:rsid w:val="004B6A02"/>
    <w:rsid w:val="004C02AA"/>
    <w:rsid w:val="004C0632"/>
    <w:rsid w:val="004C0FE9"/>
    <w:rsid w:val="004C3C3B"/>
    <w:rsid w:val="004C40C4"/>
    <w:rsid w:val="004C7A0B"/>
    <w:rsid w:val="004D396E"/>
    <w:rsid w:val="00503B1F"/>
    <w:rsid w:val="00507768"/>
    <w:rsid w:val="00513E43"/>
    <w:rsid w:val="00517A95"/>
    <w:rsid w:val="00522483"/>
    <w:rsid w:val="00523218"/>
    <w:rsid w:val="005264A9"/>
    <w:rsid w:val="00531AB5"/>
    <w:rsid w:val="00533961"/>
    <w:rsid w:val="00534898"/>
    <w:rsid w:val="00536AFA"/>
    <w:rsid w:val="00540F2C"/>
    <w:rsid w:val="00545CDB"/>
    <w:rsid w:val="00546A76"/>
    <w:rsid w:val="00550861"/>
    <w:rsid w:val="00556DFC"/>
    <w:rsid w:val="00557B5B"/>
    <w:rsid w:val="00565B8F"/>
    <w:rsid w:val="005662FC"/>
    <w:rsid w:val="005824C3"/>
    <w:rsid w:val="005A0A26"/>
    <w:rsid w:val="005A384C"/>
    <w:rsid w:val="005A7C11"/>
    <w:rsid w:val="005B12EC"/>
    <w:rsid w:val="005B278C"/>
    <w:rsid w:val="005B373E"/>
    <w:rsid w:val="005C6706"/>
    <w:rsid w:val="005C7732"/>
    <w:rsid w:val="005D1BDD"/>
    <w:rsid w:val="005D39D9"/>
    <w:rsid w:val="005D4C3A"/>
    <w:rsid w:val="005D59C5"/>
    <w:rsid w:val="005E5533"/>
    <w:rsid w:val="005E5D22"/>
    <w:rsid w:val="005E67B4"/>
    <w:rsid w:val="005F320A"/>
    <w:rsid w:val="005F379F"/>
    <w:rsid w:val="005F3DD4"/>
    <w:rsid w:val="005F625D"/>
    <w:rsid w:val="00600C6A"/>
    <w:rsid w:val="006014BF"/>
    <w:rsid w:val="00603C42"/>
    <w:rsid w:val="00603DAD"/>
    <w:rsid w:val="00605AD7"/>
    <w:rsid w:val="00605CB8"/>
    <w:rsid w:val="00606C9E"/>
    <w:rsid w:val="00622E04"/>
    <w:rsid w:val="006309A2"/>
    <w:rsid w:val="006311D4"/>
    <w:rsid w:val="00632044"/>
    <w:rsid w:val="00643791"/>
    <w:rsid w:val="006451F6"/>
    <w:rsid w:val="0065041B"/>
    <w:rsid w:val="00670762"/>
    <w:rsid w:val="006736E0"/>
    <w:rsid w:val="00675542"/>
    <w:rsid w:val="00680C24"/>
    <w:rsid w:val="00681E96"/>
    <w:rsid w:val="00682904"/>
    <w:rsid w:val="006A288F"/>
    <w:rsid w:val="006A2D5B"/>
    <w:rsid w:val="006A425C"/>
    <w:rsid w:val="006C306A"/>
    <w:rsid w:val="006C7CC4"/>
    <w:rsid w:val="006D0812"/>
    <w:rsid w:val="006D648C"/>
    <w:rsid w:val="006D7DDE"/>
    <w:rsid w:val="006E14A6"/>
    <w:rsid w:val="006E30C3"/>
    <w:rsid w:val="006E75D2"/>
    <w:rsid w:val="006F0277"/>
    <w:rsid w:val="006F2373"/>
    <w:rsid w:val="006F2664"/>
    <w:rsid w:val="006F3D05"/>
    <w:rsid w:val="0070102C"/>
    <w:rsid w:val="00704F7D"/>
    <w:rsid w:val="00716BE1"/>
    <w:rsid w:val="007220A3"/>
    <w:rsid w:val="007236C0"/>
    <w:rsid w:val="007252AD"/>
    <w:rsid w:val="00727BE2"/>
    <w:rsid w:val="007305AC"/>
    <w:rsid w:val="00731E1C"/>
    <w:rsid w:val="007417F7"/>
    <w:rsid w:val="007445B7"/>
    <w:rsid w:val="00747635"/>
    <w:rsid w:val="00753C2A"/>
    <w:rsid w:val="007634DE"/>
    <w:rsid w:val="0076576A"/>
    <w:rsid w:val="007700B6"/>
    <w:rsid w:val="00771C75"/>
    <w:rsid w:val="00777305"/>
    <w:rsid w:val="00787D5C"/>
    <w:rsid w:val="0079034E"/>
    <w:rsid w:val="007905AF"/>
    <w:rsid w:val="007905DD"/>
    <w:rsid w:val="00792EA0"/>
    <w:rsid w:val="007953DE"/>
    <w:rsid w:val="007A0E70"/>
    <w:rsid w:val="007A3152"/>
    <w:rsid w:val="007A6939"/>
    <w:rsid w:val="007B2C68"/>
    <w:rsid w:val="007B4DB4"/>
    <w:rsid w:val="007B75B6"/>
    <w:rsid w:val="007C5A0C"/>
    <w:rsid w:val="007D5CDF"/>
    <w:rsid w:val="007D65C7"/>
    <w:rsid w:val="007E3915"/>
    <w:rsid w:val="007F11B3"/>
    <w:rsid w:val="007F5005"/>
    <w:rsid w:val="007F7A88"/>
    <w:rsid w:val="0080004F"/>
    <w:rsid w:val="00803D0D"/>
    <w:rsid w:val="00804FF7"/>
    <w:rsid w:val="00812173"/>
    <w:rsid w:val="00813314"/>
    <w:rsid w:val="008203E2"/>
    <w:rsid w:val="00825616"/>
    <w:rsid w:val="008442E6"/>
    <w:rsid w:val="008519AB"/>
    <w:rsid w:val="00851BEB"/>
    <w:rsid w:val="00851E5F"/>
    <w:rsid w:val="00855526"/>
    <w:rsid w:val="00855F0E"/>
    <w:rsid w:val="00856B46"/>
    <w:rsid w:val="00860E1C"/>
    <w:rsid w:val="00860F93"/>
    <w:rsid w:val="00864BA3"/>
    <w:rsid w:val="008661B0"/>
    <w:rsid w:val="008662B0"/>
    <w:rsid w:val="008755CA"/>
    <w:rsid w:val="00876868"/>
    <w:rsid w:val="0088047D"/>
    <w:rsid w:val="00881C56"/>
    <w:rsid w:val="0088395A"/>
    <w:rsid w:val="00884C6F"/>
    <w:rsid w:val="00886466"/>
    <w:rsid w:val="008873D8"/>
    <w:rsid w:val="00890C65"/>
    <w:rsid w:val="00891DFD"/>
    <w:rsid w:val="0089200D"/>
    <w:rsid w:val="00897248"/>
    <w:rsid w:val="008A5951"/>
    <w:rsid w:val="008B633F"/>
    <w:rsid w:val="008B7902"/>
    <w:rsid w:val="008C1650"/>
    <w:rsid w:val="008C6FEE"/>
    <w:rsid w:val="008C7E8B"/>
    <w:rsid w:val="008D14F1"/>
    <w:rsid w:val="008D1F83"/>
    <w:rsid w:val="008D23A4"/>
    <w:rsid w:val="008D2658"/>
    <w:rsid w:val="008D4999"/>
    <w:rsid w:val="008D7C03"/>
    <w:rsid w:val="008E7FC3"/>
    <w:rsid w:val="008F1458"/>
    <w:rsid w:val="008F1852"/>
    <w:rsid w:val="008F2CEC"/>
    <w:rsid w:val="008F36D1"/>
    <w:rsid w:val="008F6154"/>
    <w:rsid w:val="008F7E57"/>
    <w:rsid w:val="00900A72"/>
    <w:rsid w:val="00900A94"/>
    <w:rsid w:val="00905A57"/>
    <w:rsid w:val="00911493"/>
    <w:rsid w:val="0091775D"/>
    <w:rsid w:val="00922C57"/>
    <w:rsid w:val="00924A31"/>
    <w:rsid w:val="00924D27"/>
    <w:rsid w:val="009403C9"/>
    <w:rsid w:val="00947F4C"/>
    <w:rsid w:val="00951CC1"/>
    <w:rsid w:val="00953877"/>
    <w:rsid w:val="009705FA"/>
    <w:rsid w:val="0097375A"/>
    <w:rsid w:val="00974D57"/>
    <w:rsid w:val="00977112"/>
    <w:rsid w:val="009918E8"/>
    <w:rsid w:val="009937FE"/>
    <w:rsid w:val="009A093A"/>
    <w:rsid w:val="009A1AF3"/>
    <w:rsid w:val="009A2A7B"/>
    <w:rsid w:val="009A6791"/>
    <w:rsid w:val="009A79CD"/>
    <w:rsid w:val="009B06BC"/>
    <w:rsid w:val="009B6E96"/>
    <w:rsid w:val="009B71B9"/>
    <w:rsid w:val="009C1533"/>
    <w:rsid w:val="009C5B0E"/>
    <w:rsid w:val="009D2E73"/>
    <w:rsid w:val="009D40D1"/>
    <w:rsid w:val="009D43AD"/>
    <w:rsid w:val="009E0266"/>
    <w:rsid w:val="009E79F9"/>
    <w:rsid w:val="009F0F32"/>
    <w:rsid w:val="009F4674"/>
    <w:rsid w:val="009F63FA"/>
    <w:rsid w:val="009F6969"/>
    <w:rsid w:val="009F7CCA"/>
    <w:rsid w:val="00A062A6"/>
    <w:rsid w:val="00A07BEA"/>
    <w:rsid w:val="00A11BC0"/>
    <w:rsid w:val="00A1527D"/>
    <w:rsid w:val="00A160B5"/>
    <w:rsid w:val="00A1683F"/>
    <w:rsid w:val="00A20089"/>
    <w:rsid w:val="00A202CF"/>
    <w:rsid w:val="00A207F2"/>
    <w:rsid w:val="00A27D49"/>
    <w:rsid w:val="00A27EF7"/>
    <w:rsid w:val="00A33498"/>
    <w:rsid w:val="00A334CB"/>
    <w:rsid w:val="00A35717"/>
    <w:rsid w:val="00A35CE0"/>
    <w:rsid w:val="00A36286"/>
    <w:rsid w:val="00A37442"/>
    <w:rsid w:val="00A41BEC"/>
    <w:rsid w:val="00A41EDF"/>
    <w:rsid w:val="00A43297"/>
    <w:rsid w:val="00A4450D"/>
    <w:rsid w:val="00A53EE0"/>
    <w:rsid w:val="00A55B39"/>
    <w:rsid w:val="00A57352"/>
    <w:rsid w:val="00A71C6C"/>
    <w:rsid w:val="00A74492"/>
    <w:rsid w:val="00A820DE"/>
    <w:rsid w:val="00A8412E"/>
    <w:rsid w:val="00A93C16"/>
    <w:rsid w:val="00AA107C"/>
    <w:rsid w:val="00AB1E80"/>
    <w:rsid w:val="00AB30B5"/>
    <w:rsid w:val="00AB345B"/>
    <w:rsid w:val="00AB5003"/>
    <w:rsid w:val="00AB5D02"/>
    <w:rsid w:val="00AD2B24"/>
    <w:rsid w:val="00AD3095"/>
    <w:rsid w:val="00AE00C0"/>
    <w:rsid w:val="00AE0987"/>
    <w:rsid w:val="00AE4715"/>
    <w:rsid w:val="00AE5C7C"/>
    <w:rsid w:val="00AF12E0"/>
    <w:rsid w:val="00AF32E6"/>
    <w:rsid w:val="00AF4A66"/>
    <w:rsid w:val="00AF6E44"/>
    <w:rsid w:val="00B00B4C"/>
    <w:rsid w:val="00B00EFD"/>
    <w:rsid w:val="00B04A01"/>
    <w:rsid w:val="00B101D7"/>
    <w:rsid w:val="00B13943"/>
    <w:rsid w:val="00B16E24"/>
    <w:rsid w:val="00B2112B"/>
    <w:rsid w:val="00B240E6"/>
    <w:rsid w:val="00B25F23"/>
    <w:rsid w:val="00B36031"/>
    <w:rsid w:val="00B36491"/>
    <w:rsid w:val="00B37F25"/>
    <w:rsid w:val="00B53DC3"/>
    <w:rsid w:val="00B54E8D"/>
    <w:rsid w:val="00B5596D"/>
    <w:rsid w:val="00B62703"/>
    <w:rsid w:val="00B6387D"/>
    <w:rsid w:val="00B63CDB"/>
    <w:rsid w:val="00B67C45"/>
    <w:rsid w:val="00B67CAE"/>
    <w:rsid w:val="00B826E5"/>
    <w:rsid w:val="00B8342C"/>
    <w:rsid w:val="00B87052"/>
    <w:rsid w:val="00BA16BB"/>
    <w:rsid w:val="00BA3EDC"/>
    <w:rsid w:val="00BA4F7F"/>
    <w:rsid w:val="00BB51B4"/>
    <w:rsid w:val="00BB745F"/>
    <w:rsid w:val="00BC1D89"/>
    <w:rsid w:val="00BC564B"/>
    <w:rsid w:val="00BD53CD"/>
    <w:rsid w:val="00BE5D60"/>
    <w:rsid w:val="00BE6222"/>
    <w:rsid w:val="00BE6AFE"/>
    <w:rsid w:val="00BF05E5"/>
    <w:rsid w:val="00BF1450"/>
    <w:rsid w:val="00C03A46"/>
    <w:rsid w:val="00C0494E"/>
    <w:rsid w:val="00C11D8C"/>
    <w:rsid w:val="00C27B90"/>
    <w:rsid w:val="00C3424D"/>
    <w:rsid w:val="00C36ECC"/>
    <w:rsid w:val="00C42714"/>
    <w:rsid w:val="00C50B6F"/>
    <w:rsid w:val="00C52D52"/>
    <w:rsid w:val="00C542A6"/>
    <w:rsid w:val="00C55596"/>
    <w:rsid w:val="00C61062"/>
    <w:rsid w:val="00C670F0"/>
    <w:rsid w:val="00C7158E"/>
    <w:rsid w:val="00C736C2"/>
    <w:rsid w:val="00C739D9"/>
    <w:rsid w:val="00C73AFB"/>
    <w:rsid w:val="00C74B6B"/>
    <w:rsid w:val="00C7676F"/>
    <w:rsid w:val="00C775CC"/>
    <w:rsid w:val="00C86C70"/>
    <w:rsid w:val="00C87878"/>
    <w:rsid w:val="00C905E5"/>
    <w:rsid w:val="00C93817"/>
    <w:rsid w:val="00C9493F"/>
    <w:rsid w:val="00C94987"/>
    <w:rsid w:val="00C954FA"/>
    <w:rsid w:val="00C97FC1"/>
    <w:rsid w:val="00CA43FB"/>
    <w:rsid w:val="00CB02B2"/>
    <w:rsid w:val="00CB12DA"/>
    <w:rsid w:val="00CB230E"/>
    <w:rsid w:val="00CB3D24"/>
    <w:rsid w:val="00CC5D3A"/>
    <w:rsid w:val="00CD15D4"/>
    <w:rsid w:val="00CD17E8"/>
    <w:rsid w:val="00CD2F41"/>
    <w:rsid w:val="00CE0A08"/>
    <w:rsid w:val="00CE2DE6"/>
    <w:rsid w:val="00CE5C0F"/>
    <w:rsid w:val="00CF2EDD"/>
    <w:rsid w:val="00CF42F3"/>
    <w:rsid w:val="00D11806"/>
    <w:rsid w:val="00D136A8"/>
    <w:rsid w:val="00D14011"/>
    <w:rsid w:val="00D207E3"/>
    <w:rsid w:val="00D2282C"/>
    <w:rsid w:val="00D43A77"/>
    <w:rsid w:val="00D50ADA"/>
    <w:rsid w:val="00D54098"/>
    <w:rsid w:val="00D569E2"/>
    <w:rsid w:val="00D57F90"/>
    <w:rsid w:val="00D640B8"/>
    <w:rsid w:val="00D64F9A"/>
    <w:rsid w:val="00D6512D"/>
    <w:rsid w:val="00D66C2E"/>
    <w:rsid w:val="00D701E1"/>
    <w:rsid w:val="00D70342"/>
    <w:rsid w:val="00D72E7D"/>
    <w:rsid w:val="00D73EC2"/>
    <w:rsid w:val="00D77D03"/>
    <w:rsid w:val="00D91222"/>
    <w:rsid w:val="00D938A0"/>
    <w:rsid w:val="00DA3832"/>
    <w:rsid w:val="00DB2CC5"/>
    <w:rsid w:val="00DB5E8D"/>
    <w:rsid w:val="00DC2CF2"/>
    <w:rsid w:val="00DD42A0"/>
    <w:rsid w:val="00DD5D11"/>
    <w:rsid w:val="00DE000D"/>
    <w:rsid w:val="00E02CC8"/>
    <w:rsid w:val="00E07F55"/>
    <w:rsid w:val="00E106D2"/>
    <w:rsid w:val="00E152DE"/>
    <w:rsid w:val="00E17BAD"/>
    <w:rsid w:val="00E2514A"/>
    <w:rsid w:val="00E40B22"/>
    <w:rsid w:val="00E41313"/>
    <w:rsid w:val="00E42158"/>
    <w:rsid w:val="00E4745C"/>
    <w:rsid w:val="00E4753C"/>
    <w:rsid w:val="00E53743"/>
    <w:rsid w:val="00E665B0"/>
    <w:rsid w:val="00E73C6C"/>
    <w:rsid w:val="00E767E0"/>
    <w:rsid w:val="00E813CD"/>
    <w:rsid w:val="00E8244C"/>
    <w:rsid w:val="00E85583"/>
    <w:rsid w:val="00E954DF"/>
    <w:rsid w:val="00E9560E"/>
    <w:rsid w:val="00E966D0"/>
    <w:rsid w:val="00EA0F47"/>
    <w:rsid w:val="00EA316C"/>
    <w:rsid w:val="00EA4E34"/>
    <w:rsid w:val="00EB277B"/>
    <w:rsid w:val="00EB72F8"/>
    <w:rsid w:val="00EC3137"/>
    <w:rsid w:val="00EC385E"/>
    <w:rsid w:val="00ED1CB6"/>
    <w:rsid w:val="00ED5247"/>
    <w:rsid w:val="00ED72B2"/>
    <w:rsid w:val="00EE76E0"/>
    <w:rsid w:val="00EF19E9"/>
    <w:rsid w:val="00EF1E86"/>
    <w:rsid w:val="00EF272D"/>
    <w:rsid w:val="00F025F7"/>
    <w:rsid w:val="00F04267"/>
    <w:rsid w:val="00F04994"/>
    <w:rsid w:val="00F144D3"/>
    <w:rsid w:val="00F16577"/>
    <w:rsid w:val="00F16987"/>
    <w:rsid w:val="00F24089"/>
    <w:rsid w:val="00F303A2"/>
    <w:rsid w:val="00F3269F"/>
    <w:rsid w:val="00F36299"/>
    <w:rsid w:val="00F36FC8"/>
    <w:rsid w:val="00F40F01"/>
    <w:rsid w:val="00F47CDB"/>
    <w:rsid w:val="00F527BB"/>
    <w:rsid w:val="00F544E0"/>
    <w:rsid w:val="00F6014B"/>
    <w:rsid w:val="00F6173B"/>
    <w:rsid w:val="00F62186"/>
    <w:rsid w:val="00F6343C"/>
    <w:rsid w:val="00F64209"/>
    <w:rsid w:val="00F649EE"/>
    <w:rsid w:val="00F67D09"/>
    <w:rsid w:val="00F83D6E"/>
    <w:rsid w:val="00F91193"/>
    <w:rsid w:val="00F94597"/>
    <w:rsid w:val="00F95548"/>
    <w:rsid w:val="00FB6736"/>
    <w:rsid w:val="00FB7C4F"/>
    <w:rsid w:val="00FC2A16"/>
    <w:rsid w:val="00FC4E69"/>
    <w:rsid w:val="00FD0BC6"/>
    <w:rsid w:val="00FE2E96"/>
    <w:rsid w:val="00FE3167"/>
    <w:rsid w:val="00FF41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F1573"/>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1"/>
    <w:unhideWhenUsed/>
    <w:qFormat/>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F025F7"/>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6784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fakturace@rozhlas.cz"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83743EC7-10C2-4F62-A3DD-A00FE787A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11</Pages>
  <Words>3633</Words>
  <Characters>21441</Characters>
  <Application>Microsoft Office Word</Application>
  <DocSecurity>0</DocSecurity>
  <Lines>178</Lines>
  <Paragraphs>50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25024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Forejtová Marcela</cp:lastModifiedBy>
  <cp:revision>18</cp:revision>
  <dcterms:created xsi:type="dcterms:W3CDTF">2024-06-07T10:23:00Z</dcterms:created>
  <dcterms:modified xsi:type="dcterms:W3CDTF">2024-07-12T12:31:00Z</dcterms:modified>
</cp:coreProperties>
</file>